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22483" w14:textId="77777777" w:rsidR="00226D53" w:rsidRDefault="00226D53" w:rsidP="00B063DC">
      <w:pPr>
        <w:pStyle w:val="Kopfzeile"/>
      </w:pPr>
    </w:p>
    <w:p w14:paraId="4BBF9E6A" w14:textId="77777777" w:rsidR="00E85FB6" w:rsidRDefault="00CD505F" w:rsidP="00CA0E88">
      <w:pPr>
        <w:pStyle w:val="Titel-Subberschrift"/>
        <w:framePr w:h="8986" w:wrap="notBeside" w:vAnchor="page" w:y="6406"/>
        <w:spacing w:after="0"/>
      </w:pPr>
      <w:r w:rsidRPr="0001757A">
        <w:t>Statistische Basisprüfung</w:t>
      </w:r>
      <w:r w:rsidR="005C6465">
        <w:t xml:space="preserve"> </w:t>
      </w:r>
      <w:r w:rsidRPr="0001757A">
        <w:t>Auffälligkeitskriterien:</w:t>
      </w:r>
      <w:r>
        <w:br/>
      </w:r>
      <w:r w:rsidRPr="0001757A">
        <w:t xml:space="preserve">Plausibilität und Vollzähligkeit nach </w:t>
      </w:r>
      <w:r>
        <w:t>QSKH-RL</w:t>
      </w:r>
    </w:p>
    <w:p w14:paraId="112D26D9" w14:textId="77777777" w:rsidR="0055486F" w:rsidRDefault="0055486F" w:rsidP="00CA0E88">
      <w:pPr>
        <w:pStyle w:val="Titel-berschrift"/>
        <w:framePr w:h="8986" w:wrap="notBeside" w:vAnchor="page" w:y="6406"/>
        <w:suppressAutoHyphens/>
        <w:spacing w:before="240" w:after="0"/>
      </w:pPr>
    </w:p>
    <w:p w14:paraId="0C37FA3F" w14:textId="77777777" w:rsidR="009F2AFF" w:rsidRDefault="009F2AFF" w:rsidP="004A629C">
      <w:pPr>
        <w:pStyle w:val="Titel-berschrift"/>
        <w:framePr w:h="8986" w:wrap="notBeside" w:vAnchor="page" w:y="6406"/>
        <w:suppressAutoHyphens/>
      </w:pPr>
      <w:r>
        <w:t>Herzschrittmacher-Aggregatwechsel</w:t>
      </w:r>
    </w:p>
    <w:p w14:paraId="5A880B31" w14:textId="77777777" w:rsidR="00E76131" w:rsidRPr="00E76131" w:rsidRDefault="00E76131" w:rsidP="009D42B4">
      <w:pPr>
        <w:pStyle w:val="Titel-Subberschrift"/>
        <w:framePr w:h="8986" w:wrap="notBeside" w:vAnchor="page" w:y="6406"/>
      </w:pPr>
      <w:r>
        <w:t>Erfassungsjahr 2019</w:t>
      </w:r>
    </w:p>
    <w:p w14:paraId="30223B81" w14:textId="77777777" w:rsidR="0062142C" w:rsidRDefault="0062142C" w:rsidP="0062142C">
      <w:pPr>
        <w:pStyle w:val="TitelseiteStand"/>
        <w:framePr w:h="8986" w:wrap="notBeside" w:vAnchor="page" w:y="6406"/>
      </w:pPr>
    </w:p>
    <w:p w14:paraId="2C51A280" w14:textId="34346FDF" w:rsidR="009F2AFF" w:rsidRPr="009F2AFF" w:rsidRDefault="009F2AFF" w:rsidP="009D42B4">
      <w:pPr>
        <w:pStyle w:val="TitelseiteStand"/>
        <w:framePr w:h="8986" w:wrap="notBeside" w:vAnchor="page" w:y="6406"/>
      </w:pPr>
      <w:r w:rsidRPr="009F2AFF">
        <w:t xml:space="preserve">Stand: </w:t>
      </w:r>
      <w:del w:id="0" w:author="IQTIG" w:date="2020-04-27T15:01:00Z">
        <w:r>
          <w:delText>28.02</w:delText>
        </w:r>
      </w:del>
      <w:ins w:id="1" w:author="IQTIG" w:date="2020-04-27T15:01:00Z">
        <w:r>
          <w:t>29.04</w:t>
        </w:r>
      </w:ins>
      <w:r>
        <w:t>.2020</w:t>
      </w:r>
    </w:p>
    <w:p w14:paraId="52D3CBC9"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223DBC35"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3569FD18"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3E1F5244" w14:textId="77777777" w:rsidR="00BF427B" w:rsidRDefault="00A000B3" w:rsidP="00BF427B">
      <w:pPr>
        <w:pStyle w:val="StandardImpressum"/>
        <w:spacing w:after="0"/>
        <w:rPr>
          <w:b/>
        </w:rPr>
      </w:pPr>
      <w:r w:rsidRPr="00EC19C9">
        <w:rPr>
          <w:b/>
        </w:rPr>
        <w:t>Thema:</w:t>
      </w:r>
    </w:p>
    <w:p w14:paraId="52A3DEA8" w14:textId="77777777" w:rsidR="00F62B2A" w:rsidRPr="00F80A57" w:rsidRDefault="00C22242" w:rsidP="00DB2828">
      <w:pPr>
        <w:pStyle w:val="StandardImpressumkeineSilbentrennung"/>
      </w:pPr>
      <w:r>
        <w:t>Statistische Basisprüfung Auffälligkeitskriterien: Plausibilität und Vollzähligkeit nach QSKH-RL. Herzschrittmacher-Aggregatwechsel. Rechenregeln für das Erfassungsjahr 2019</w:t>
      </w:r>
    </w:p>
    <w:p w14:paraId="73A1B8B5" w14:textId="77777777" w:rsidR="00A000B3" w:rsidRDefault="00A000B3" w:rsidP="00A000B3">
      <w:pPr>
        <w:pStyle w:val="StandardImpressum"/>
      </w:pPr>
      <w:r w:rsidRPr="00EC19C9">
        <w:rPr>
          <w:b/>
        </w:rPr>
        <w:t>Auftraggeber:</w:t>
      </w:r>
      <w:r>
        <w:rPr>
          <w:b/>
        </w:rPr>
        <w:br/>
      </w:r>
      <w:r w:rsidRPr="005F3E57">
        <w:t>Gemeinsamer Bundesausschuss</w:t>
      </w:r>
    </w:p>
    <w:p w14:paraId="1E37E441" w14:textId="5AB49E85" w:rsidR="00A000B3" w:rsidRPr="005F3E57" w:rsidRDefault="00A000B3" w:rsidP="00A000B3">
      <w:pPr>
        <w:pStyle w:val="StandardImpressum"/>
      </w:pPr>
      <w:r w:rsidRPr="00EC19C9">
        <w:rPr>
          <w:b/>
        </w:rPr>
        <w:t>Datum der Abgabe:</w:t>
      </w:r>
      <w:r>
        <w:rPr>
          <w:b/>
        </w:rPr>
        <w:br/>
      </w:r>
      <w:del w:id="6" w:author="IQTIG" w:date="2020-04-27T15:01:00Z">
        <w:r>
          <w:delText>28.02</w:delText>
        </w:r>
      </w:del>
      <w:ins w:id="7" w:author="IQTIG" w:date="2020-04-27T15:01:00Z">
        <w:r>
          <w:t>29.04</w:t>
        </w:r>
      </w:ins>
      <w:r>
        <w:t>.2020</w:t>
      </w:r>
    </w:p>
    <w:p w14:paraId="613C45B0"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604A53FE" w14:textId="77777777" w:rsidR="00A000B3" w:rsidRPr="005F3E57" w:rsidRDefault="00A000B3" w:rsidP="00A000B3">
      <w:pPr>
        <w:pStyle w:val="StandardImpressum"/>
      </w:pPr>
      <w:r w:rsidRPr="005F3E57">
        <w:t>Katharina-Heinroth-Ufer 1</w:t>
      </w:r>
      <w:r w:rsidRPr="005F3E57">
        <w:br/>
        <w:t>10787 Berlin</w:t>
      </w:r>
    </w:p>
    <w:p w14:paraId="1E85160F"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72AC0EAB" w14:textId="77777777" w:rsidR="00907B99" w:rsidRDefault="008F5D4D"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4DBBB26D"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31F9E476" w14:textId="3C6FCAA1" w:rsidR="008F5D4D"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231" w:history="1">
            <w:r w:rsidR="008F5D4D" w:rsidRPr="0037569D">
              <w:rPr>
                <w:rStyle w:val="Hyperlink"/>
              </w:rPr>
              <w:t>813073: Unterdokumentation von GKV-Patientinnen und GKV-Patienten</w:t>
            </w:r>
            <w:r w:rsidR="008F5D4D">
              <w:rPr>
                <w:webHidden/>
              </w:rPr>
              <w:tab/>
            </w:r>
            <w:r w:rsidR="008F5D4D">
              <w:rPr>
                <w:webHidden/>
              </w:rPr>
              <w:fldChar w:fldCharType="begin"/>
            </w:r>
            <w:r w:rsidR="008F5D4D">
              <w:rPr>
                <w:webHidden/>
              </w:rPr>
              <w:instrText xml:space="preserve"> PAGEREF _Toc38892231 \h </w:instrText>
            </w:r>
            <w:r w:rsidR="008F5D4D">
              <w:rPr>
                <w:webHidden/>
              </w:rPr>
            </w:r>
            <w:r w:rsidR="008F5D4D">
              <w:rPr>
                <w:webHidden/>
              </w:rPr>
              <w:fldChar w:fldCharType="separate"/>
            </w:r>
            <w:r w:rsidR="008F5D4D">
              <w:rPr>
                <w:webHidden/>
              </w:rPr>
              <w:t>4</w:t>
            </w:r>
            <w:r w:rsidR="008F5D4D">
              <w:rPr>
                <w:webHidden/>
              </w:rPr>
              <w:fldChar w:fldCharType="end"/>
            </w:r>
          </w:hyperlink>
        </w:p>
        <w:p w14:paraId="5ABE5C41" w14:textId="70F1E3CE" w:rsidR="008F5D4D" w:rsidRDefault="008F5D4D">
          <w:pPr>
            <w:pStyle w:val="Verzeichnis1"/>
            <w:rPr>
              <w:sz w:val="22"/>
            </w:rPr>
          </w:pPr>
          <w:hyperlink w:anchor="_Toc38892232" w:history="1">
            <w:r w:rsidRPr="0037569D">
              <w:rPr>
                <w:rStyle w:val="Hyperlink"/>
              </w:rPr>
              <w:t>850165: Auffälligkeitskriterium zur Überdokumentation</w:t>
            </w:r>
            <w:r>
              <w:rPr>
                <w:webHidden/>
              </w:rPr>
              <w:tab/>
            </w:r>
            <w:r>
              <w:rPr>
                <w:webHidden/>
              </w:rPr>
              <w:fldChar w:fldCharType="begin"/>
            </w:r>
            <w:r>
              <w:rPr>
                <w:webHidden/>
              </w:rPr>
              <w:instrText xml:space="preserve"> PAGEREF _Toc38892232 \h </w:instrText>
            </w:r>
            <w:r>
              <w:rPr>
                <w:webHidden/>
              </w:rPr>
            </w:r>
            <w:r>
              <w:rPr>
                <w:webHidden/>
              </w:rPr>
              <w:fldChar w:fldCharType="separate"/>
            </w:r>
            <w:r>
              <w:rPr>
                <w:webHidden/>
              </w:rPr>
              <w:t>7</w:t>
            </w:r>
            <w:r>
              <w:rPr>
                <w:webHidden/>
              </w:rPr>
              <w:fldChar w:fldCharType="end"/>
            </w:r>
          </w:hyperlink>
        </w:p>
        <w:p w14:paraId="53E61E33" w14:textId="05229002" w:rsidR="008F5D4D" w:rsidRDefault="008F5D4D">
          <w:pPr>
            <w:pStyle w:val="Verzeichnis1"/>
            <w:rPr>
              <w:sz w:val="22"/>
            </w:rPr>
          </w:pPr>
          <w:hyperlink w:anchor="_Toc38892233" w:history="1">
            <w:r w:rsidRPr="0037569D">
              <w:rPr>
                <w:rStyle w:val="Hyperlink"/>
              </w:rPr>
              <w:t>850218: Auffälligkeitskriterium zum Minimaldatensatz (MDS)</w:t>
            </w:r>
            <w:r>
              <w:rPr>
                <w:webHidden/>
              </w:rPr>
              <w:tab/>
            </w:r>
            <w:r>
              <w:rPr>
                <w:webHidden/>
              </w:rPr>
              <w:fldChar w:fldCharType="begin"/>
            </w:r>
            <w:r>
              <w:rPr>
                <w:webHidden/>
              </w:rPr>
              <w:instrText xml:space="preserve"> PAGEREF _Toc38892233 \h </w:instrText>
            </w:r>
            <w:r>
              <w:rPr>
                <w:webHidden/>
              </w:rPr>
            </w:r>
            <w:r>
              <w:rPr>
                <w:webHidden/>
              </w:rPr>
              <w:fldChar w:fldCharType="separate"/>
            </w:r>
            <w:r>
              <w:rPr>
                <w:webHidden/>
              </w:rPr>
              <w:t>9</w:t>
            </w:r>
            <w:r>
              <w:rPr>
                <w:webHidden/>
              </w:rPr>
              <w:fldChar w:fldCharType="end"/>
            </w:r>
          </w:hyperlink>
        </w:p>
        <w:p w14:paraId="3E217CA5" w14:textId="12784F35" w:rsidR="008F5D4D" w:rsidRDefault="008F5D4D">
          <w:pPr>
            <w:pStyle w:val="Verzeichnis1"/>
            <w:rPr>
              <w:sz w:val="22"/>
            </w:rPr>
          </w:pPr>
          <w:hyperlink w:anchor="_Toc38892234" w:history="1">
            <w:r w:rsidRPr="0037569D">
              <w:rPr>
                <w:rStyle w:val="Hyperlink"/>
              </w:rPr>
              <w:t>Anhang I: Schlüssel (Spezifikation)</w:t>
            </w:r>
            <w:r>
              <w:rPr>
                <w:webHidden/>
              </w:rPr>
              <w:tab/>
            </w:r>
            <w:r>
              <w:rPr>
                <w:webHidden/>
              </w:rPr>
              <w:fldChar w:fldCharType="begin"/>
            </w:r>
            <w:r>
              <w:rPr>
                <w:webHidden/>
              </w:rPr>
              <w:instrText xml:space="preserve"> PAGEREF _Toc38892234 \h </w:instrText>
            </w:r>
            <w:r>
              <w:rPr>
                <w:webHidden/>
              </w:rPr>
            </w:r>
            <w:r>
              <w:rPr>
                <w:webHidden/>
              </w:rPr>
              <w:fldChar w:fldCharType="separate"/>
            </w:r>
            <w:r>
              <w:rPr>
                <w:webHidden/>
              </w:rPr>
              <w:t>11</w:t>
            </w:r>
            <w:r>
              <w:rPr>
                <w:webHidden/>
              </w:rPr>
              <w:fldChar w:fldCharType="end"/>
            </w:r>
          </w:hyperlink>
        </w:p>
        <w:p w14:paraId="25B791EC" w14:textId="5FB1E267" w:rsidR="008F5D4D" w:rsidRDefault="008F5D4D">
          <w:pPr>
            <w:pStyle w:val="Verzeichnis1"/>
            <w:rPr>
              <w:sz w:val="22"/>
            </w:rPr>
          </w:pPr>
          <w:hyperlink w:anchor="_Toc38892235" w:history="1">
            <w:r w:rsidRPr="0037569D">
              <w:rPr>
                <w:rStyle w:val="Hyperlink"/>
              </w:rPr>
              <w:t>Anhang II: Listen</w:t>
            </w:r>
            <w:r>
              <w:rPr>
                <w:webHidden/>
              </w:rPr>
              <w:tab/>
            </w:r>
            <w:r>
              <w:rPr>
                <w:webHidden/>
              </w:rPr>
              <w:fldChar w:fldCharType="begin"/>
            </w:r>
            <w:r>
              <w:rPr>
                <w:webHidden/>
              </w:rPr>
              <w:instrText xml:space="preserve"> PAGEREF _Toc38892235 \h </w:instrText>
            </w:r>
            <w:r>
              <w:rPr>
                <w:webHidden/>
              </w:rPr>
            </w:r>
            <w:r>
              <w:rPr>
                <w:webHidden/>
              </w:rPr>
              <w:fldChar w:fldCharType="separate"/>
            </w:r>
            <w:r>
              <w:rPr>
                <w:webHidden/>
              </w:rPr>
              <w:t>13</w:t>
            </w:r>
            <w:r>
              <w:rPr>
                <w:webHidden/>
              </w:rPr>
              <w:fldChar w:fldCharType="end"/>
            </w:r>
          </w:hyperlink>
        </w:p>
        <w:p w14:paraId="0E65C542" w14:textId="2B3506BB" w:rsidR="008F5D4D" w:rsidRDefault="008F5D4D">
          <w:pPr>
            <w:pStyle w:val="Verzeichnis1"/>
            <w:rPr>
              <w:sz w:val="22"/>
            </w:rPr>
          </w:pPr>
          <w:hyperlink w:anchor="_Toc38892236" w:history="1">
            <w:r w:rsidRPr="0037569D">
              <w:rPr>
                <w:rStyle w:val="Hyperlink"/>
              </w:rPr>
              <w:t>Anhang III: Vorberechnungen</w:t>
            </w:r>
            <w:r>
              <w:rPr>
                <w:webHidden/>
              </w:rPr>
              <w:tab/>
            </w:r>
            <w:r>
              <w:rPr>
                <w:webHidden/>
              </w:rPr>
              <w:fldChar w:fldCharType="begin"/>
            </w:r>
            <w:r>
              <w:rPr>
                <w:webHidden/>
              </w:rPr>
              <w:instrText xml:space="preserve"> PAGEREF _Toc38892236 \h </w:instrText>
            </w:r>
            <w:r>
              <w:rPr>
                <w:webHidden/>
              </w:rPr>
            </w:r>
            <w:r>
              <w:rPr>
                <w:webHidden/>
              </w:rPr>
              <w:fldChar w:fldCharType="separate"/>
            </w:r>
            <w:r>
              <w:rPr>
                <w:webHidden/>
              </w:rPr>
              <w:t>14</w:t>
            </w:r>
            <w:r>
              <w:rPr>
                <w:webHidden/>
              </w:rPr>
              <w:fldChar w:fldCharType="end"/>
            </w:r>
          </w:hyperlink>
        </w:p>
        <w:p w14:paraId="714D2321" w14:textId="2B73DC22" w:rsidR="008F5D4D" w:rsidRDefault="008F5D4D">
          <w:pPr>
            <w:pStyle w:val="Verzeichnis1"/>
            <w:rPr>
              <w:sz w:val="22"/>
            </w:rPr>
          </w:pPr>
          <w:hyperlink w:anchor="_Toc38892237" w:history="1">
            <w:r w:rsidRPr="0037569D">
              <w:rPr>
                <w:rStyle w:val="Hyperlink"/>
              </w:rPr>
              <w:t>Anhang IV: Funktionen</w:t>
            </w:r>
            <w:r>
              <w:rPr>
                <w:webHidden/>
              </w:rPr>
              <w:tab/>
            </w:r>
            <w:r>
              <w:rPr>
                <w:webHidden/>
              </w:rPr>
              <w:fldChar w:fldCharType="begin"/>
            </w:r>
            <w:r>
              <w:rPr>
                <w:webHidden/>
              </w:rPr>
              <w:instrText xml:space="preserve"> PAGEREF _Toc38892237 \h </w:instrText>
            </w:r>
            <w:r>
              <w:rPr>
                <w:webHidden/>
              </w:rPr>
            </w:r>
            <w:r>
              <w:rPr>
                <w:webHidden/>
              </w:rPr>
              <w:fldChar w:fldCharType="separate"/>
            </w:r>
            <w:r>
              <w:rPr>
                <w:webHidden/>
              </w:rPr>
              <w:t>15</w:t>
            </w:r>
            <w:r>
              <w:rPr>
                <w:webHidden/>
              </w:rPr>
              <w:fldChar w:fldCharType="end"/>
            </w:r>
          </w:hyperlink>
        </w:p>
        <w:p w14:paraId="3749A4FF" w14:textId="5D0201C3" w:rsidR="008F5D4D" w:rsidRDefault="008F5D4D">
          <w:pPr>
            <w:pStyle w:val="Verzeichnis1"/>
            <w:rPr>
              <w:sz w:val="22"/>
            </w:rPr>
          </w:pPr>
          <w:hyperlink w:anchor="_Toc38892238" w:history="1">
            <w:r w:rsidRPr="0037569D">
              <w:rPr>
                <w:rStyle w:val="Hyperlink"/>
              </w:rPr>
              <w:t>Anhang V: Historie der Auffälligkeitskriterien</w:t>
            </w:r>
            <w:r>
              <w:rPr>
                <w:webHidden/>
              </w:rPr>
              <w:tab/>
            </w:r>
            <w:r>
              <w:rPr>
                <w:webHidden/>
              </w:rPr>
              <w:fldChar w:fldCharType="begin"/>
            </w:r>
            <w:r>
              <w:rPr>
                <w:webHidden/>
              </w:rPr>
              <w:instrText xml:space="preserve"> PAGEREF _Toc38892238 \h </w:instrText>
            </w:r>
            <w:r>
              <w:rPr>
                <w:webHidden/>
              </w:rPr>
            </w:r>
            <w:r>
              <w:rPr>
                <w:webHidden/>
              </w:rPr>
              <w:fldChar w:fldCharType="separate"/>
            </w:r>
            <w:r>
              <w:rPr>
                <w:webHidden/>
              </w:rPr>
              <w:t>16</w:t>
            </w:r>
            <w:r>
              <w:rPr>
                <w:webHidden/>
              </w:rPr>
              <w:fldChar w:fldCharType="end"/>
            </w:r>
          </w:hyperlink>
        </w:p>
        <w:p w14:paraId="521FB3EE" w14:textId="787B6C62" w:rsidR="00CA1189" w:rsidRPr="00FB7D7D" w:rsidRDefault="00F46B13" w:rsidP="000F3DAF">
          <w:pPr>
            <w:pStyle w:val="Verzeichnis1"/>
            <w:rPr>
              <w:sz w:val="2"/>
              <w:szCs w:val="2"/>
            </w:rPr>
          </w:pPr>
          <w:r>
            <w:rPr>
              <w:b/>
              <w:bCs/>
            </w:rPr>
            <w:fldChar w:fldCharType="end"/>
          </w:r>
        </w:p>
      </w:sdtContent>
    </w:sdt>
    <w:bookmarkEnd w:id="12" w:displacedByCustomXml="prev"/>
    <w:p w14:paraId="25469E7C" w14:textId="77777777" w:rsidR="00FD69B0" w:rsidRDefault="00FD69B0">
      <w:pPr>
        <w:sectPr w:rsidR="00FD69B0"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213AB98A" w14:textId="77777777" w:rsidR="00293DEF" w:rsidRDefault="008F5D4D" w:rsidP="00271720">
      <w:pPr>
        <w:pStyle w:val="berschrift1ohneGliederung"/>
      </w:pPr>
      <w:bookmarkStart w:id="13" w:name="_Toc38892231"/>
      <w:r>
        <w:lastRenderedPageBreak/>
        <w:t>813073: Unterdokumentation von GKV-Patientinnen und GKV-Patienten</w:t>
      </w:r>
      <w:bookmarkEnd w:id="13"/>
    </w:p>
    <w:p w14:paraId="64ECA957" w14:textId="77777777" w:rsidR="000F0644" w:rsidRDefault="008F5D4D" w:rsidP="00492E33">
      <w:pPr>
        <w:pStyle w:val="Absatzberschriftebene2nurinNavigation"/>
      </w:pPr>
      <w:r>
        <w:t>Verwendete Datenfelder</w:t>
      </w:r>
    </w:p>
    <w:p w14:paraId="66295003" w14:textId="77777777" w:rsidR="001046CA" w:rsidRPr="005319EE" w:rsidRDefault="008F5D4D"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B218AFB"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9EF6206" w14:textId="77777777" w:rsidR="00216CD3" w:rsidRPr="009E2B0C" w:rsidRDefault="008F5D4D" w:rsidP="00F36061">
            <w:pPr>
              <w:pStyle w:val="Tabellenkopf"/>
            </w:pPr>
            <w:r>
              <w:t>Item</w:t>
            </w:r>
          </w:p>
        </w:tc>
        <w:tc>
          <w:tcPr>
            <w:tcW w:w="1097" w:type="pct"/>
          </w:tcPr>
          <w:p w14:paraId="4F905F57" w14:textId="77777777" w:rsidR="00216CD3" w:rsidRPr="009E2B0C" w:rsidRDefault="008F5D4D" w:rsidP="00F36061">
            <w:pPr>
              <w:pStyle w:val="Tabellenkopf"/>
            </w:pPr>
            <w:r>
              <w:t>Bezeichnung</w:t>
            </w:r>
          </w:p>
        </w:tc>
        <w:tc>
          <w:tcPr>
            <w:tcW w:w="326" w:type="pct"/>
          </w:tcPr>
          <w:p w14:paraId="70A65A4E" w14:textId="77777777" w:rsidR="00216CD3" w:rsidRPr="009E2B0C" w:rsidRDefault="008F5D4D" w:rsidP="00F36061">
            <w:pPr>
              <w:pStyle w:val="Tabellenkopf"/>
            </w:pPr>
            <w:r>
              <w:t>M/K</w:t>
            </w:r>
          </w:p>
        </w:tc>
        <w:tc>
          <w:tcPr>
            <w:tcW w:w="1792" w:type="pct"/>
          </w:tcPr>
          <w:p w14:paraId="38E34A0A" w14:textId="77777777" w:rsidR="00216CD3" w:rsidRPr="009E2B0C" w:rsidRDefault="008F5D4D" w:rsidP="00F36061">
            <w:pPr>
              <w:pStyle w:val="Tabellenkopf"/>
            </w:pPr>
            <w:r>
              <w:t>Schlüssel/Formel</w:t>
            </w:r>
          </w:p>
        </w:tc>
        <w:tc>
          <w:tcPr>
            <w:tcW w:w="1184" w:type="pct"/>
          </w:tcPr>
          <w:p w14:paraId="029C2419" w14:textId="77777777" w:rsidR="00216CD3" w:rsidRPr="009E2B0C" w:rsidRDefault="008F5D4D" w:rsidP="00DA3905">
            <w:pPr>
              <w:pStyle w:val="Tabellenkopf"/>
              <w:ind w:left="108" w:right="28"/>
            </w:pPr>
            <w:r>
              <w:t>Feldname</w:t>
            </w:r>
            <w:r>
              <w:t xml:space="preserve"> </w:t>
            </w:r>
            <w:r>
              <w:t>▲</w:t>
            </w:r>
            <w:r>
              <w:t xml:space="preserve"> </w:t>
            </w:r>
          </w:p>
        </w:tc>
      </w:tr>
      <w:tr w:rsidR="00216CD3" w:rsidRPr="00743DF3" w14:paraId="5C62EB9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0DD85FF" w14:textId="77777777" w:rsidR="00216CD3" w:rsidRPr="00743DF3" w:rsidRDefault="008F5D4D" w:rsidP="00F36061">
            <w:pPr>
              <w:pStyle w:val="Tabellentext"/>
            </w:pPr>
            <w:r>
              <w:t>4:B</w:t>
            </w:r>
          </w:p>
        </w:tc>
        <w:tc>
          <w:tcPr>
            <w:tcW w:w="1097" w:type="pct"/>
          </w:tcPr>
          <w:p w14:paraId="1D6A44B5" w14:textId="77777777" w:rsidR="00216CD3" w:rsidRPr="00743DF3" w:rsidRDefault="008F5D4D" w:rsidP="00F36061">
            <w:pPr>
              <w:pStyle w:val="Tabellentext"/>
            </w:pPr>
            <w:r>
              <w:t>Der Patient verfügt über keine eGK-Versichertennummer.</w:t>
            </w:r>
          </w:p>
        </w:tc>
        <w:tc>
          <w:tcPr>
            <w:tcW w:w="326" w:type="pct"/>
          </w:tcPr>
          <w:p w14:paraId="10DA88A8" w14:textId="77777777" w:rsidR="00216CD3" w:rsidRPr="00743DF3" w:rsidRDefault="008F5D4D" w:rsidP="00F36061">
            <w:pPr>
              <w:pStyle w:val="Tabellentext"/>
            </w:pPr>
            <w:r>
              <w:t>K</w:t>
            </w:r>
          </w:p>
        </w:tc>
        <w:tc>
          <w:tcPr>
            <w:tcW w:w="1792" w:type="pct"/>
          </w:tcPr>
          <w:p w14:paraId="2AB951A6" w14:textId="77777777" w:rsidR="00216CD3" w:rsidRPr="00743DF3" w:rsidRDefault="008F5D4D" w:rsidP="0053781D">
            <w:pPr>
              <w:pStyle w:val="Tabellentext"/>
              <w:ind w:left="564" w:hanging="451"/>
            </w:pPr>
            <w:r>
              <w:t>1 =</w:t>
            </w:r>
            <w:r>
              <w:tab/>
              <w:t>ja</w:t>
            </w:r>
          </w:p>
        </w:tc>
        <w:tc>
          <w:tcPr>
            <w:tcW w:w="1184" w:type="pct"/>
          </w:tcPr>
          <w:p w14:paraId="227E251F" w14:textId="77777777" w:rsidR="00216CD3" w:rsidRPr="00743DF3" w:rsidRDefault="008F5D4D" w:rsidP="00F36061">
            <w:pPr>
              <w:pStyle w:val="Tabellentext"/>
            </w:pPr>
            <w:r>
              <w:t>VERSICHERTENIDNEUNV</w:t>
            </w:r>
          </w:p>
        </w:tc>
      </w:tr>
      <w:tr w:rsidR="00216CD3" w:rsidRPr="00743DF3" w14:paraId="31369185"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9F56EE0" w14:textId="77777777" w:rsidR="00216CD3" w:rsidRPr="00743DF3" w:rsidRDefault="008F5D4D" w:rsidP="00F36061">
            <w:pPr>
              <w:pStyle w:val="Tabellentext"/>
            </w:pPr>
            <w:r>
              <w:t>EF*</w:t>
            </w:r>
          </w:p>
        </w:tc>
        <w:tc>
          <w:tcPr>
            <w:tcW w:w="1097" w:type="pct"/>
          </w:tcPr>
          <w:p w14:paraId="37AB71D9" w14:textId="77777777" w:rsidR="00216CD3" w:rsidRPr="00743DF3" w:rsidRDefault="008F5D4D" w:rsidP="00F36061">
            <w:pPr>
              <w:pStyle w:val="Tabellentext"/>
            </w:pPr>
            <w:r>
              <w:t>GKV-Versichertenstatus</w:t>
            </w:r>
          </w:p>
        </w:tc>
        <w:tc>
          <w:tcPr>
            <w:tcW w:w="326" w:type="pct"/>
          </w:tcPr>
          <w:p w14:paraId="473B6FF1" w14:textId="77777777" w:rsidR="00216CD3" w:rsidRPr="00743DF3" w:rsidRDefault="008F5D4D" w:rsidP="00F36061">
            <w:pPr>
              <w:pStyle w:val="Tabellentext"/>
            </w:pPr>
            <w:r>
              <w:t>-</w:t>
            </w:r>
          </w:p>
        </w:tc>
        <w:tc>
          <w:tcPr>
            <w:tcW w:w="1792" w:type="pct"/>
          </w:tcPr>
          <w:p w14:paraId="4E424FC9" w14:textId="77777777" w:rsidR="00216CD3" w:rsidRPr="00743DF3" w:rsidRDefault="008F5D4D" w:rsidP="0053781D">
            <w:pPr>
              <w:pStyle w:val="Tabellentext"/>
              <w:ind w:left="564" w:hanging="451"/>
            </w:pPr>
            <w:r>
              <w:t>versichertenstatusgkv(PERSONENKREIS;KASSEIKNR)</w:t>
            </w:r>
          </w:p>
        </w:tc>
        <w:tc>
          <w:tcPr>
            <w:tcW w:w="1184" w:type="pct"/>
          </w:tcPr>
          <w:p w14:paraId="60FBA6B0" w14:textId="77777777" w:rsidR="00216CD3" w:rsidRPr="00743DF3" w:rsidRDefault="008F5D4D" w:rsidP="00F36061">
            <w:pPr>
              <w:pStyle w:val="Tabellentext"/>
            </w:pPr>
            <w:r>
              <w:t>versichertenstatusgkv</w:t>
            </w:r>
          </w:p>
        </w:tc>
      </w:tr>
      <w:tr w:rsidR="00216CD3" w:rsidRPr="00743DF3" w14:paraId="43F1628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5795E28" w14:textId="77777777" w:rsidR="00216CD3" w:rsidRPr="00743DF3" w:rsidRDefault="008F5D4D" w:rsidP="00F36061">
            <w:pPr>
              <w:pStyle w:val="Tabellentext"/>
            </w:pPr>
            <w:r>
              <w:t>MDS: 1:B</w:t>
            </w:r>
          </w:p>
        </w:tc>
        <w:tc>
          <w:tcPr>
            <w:tcW w:w="1097" w:type="pct"/>
          </w:tcPr>
          <w:p w14:paraId="6C1DD8E7" w14:textId="77777777" w:rsidR="00216CD3" w:rsidRPr="00743DF3" w:rsidRDefault="008F5D4D" w:rsidP="00F36061">
            <w:pPr>
              <w:pStyle w:val="Tabellentext"/>
            </w:pPr>
            <w:r>
              <w:t>zugehöriges QS-Modul</w:t>
            </w:r>
          </w:p>
        </w:tc>
        <w:tc>
          <w:tcPr>
            <w:tcW w:w="326" w:type="pct"/>
          </w:tcPr>
          <w:p w14:paraId="501714D9" w14:textId="77777777" w:rsidR="00216CD3" w:rsidRPr="00743DF3" w:rsidRDefault="008F5D4D" w:rsidP="00F36061">
            <w:pPr>
              <w:pStyle w:val="Tabellentext"/>
            </w:pPr>
            <w:r>
              <w:t>M</w:t>
            </w:r>
          </w:p>
        </w:tc>
        <w:tc>
          <w:tcPr>
            <w:tcW w:w="1792" w:type="pct"/>
          </w:tcPr>
          <w:p w14:paraId="20879749" w14:textId="77777777" w:rsidR="00216CD3" w:rsidRPr="00743DF3" w:rsidRDefault="008F5D4D" w:rsidP="0053781D">
            <w:pPr>
              <w:pStyle w:val="Tabellentext"/>
              <w:ind w:left="564" w:hanging="451"/>
            </w:pPr>
            <w:r>
              <w:t>s. Anhang: Modul</w:t>
            </w:r>
          </w:p>
        </w:tc>
        <w:tc>
          <w:tcPr>
            <w:tcW w:w="1184" w:type="pct"/>
          </w:tcPr>
          <w:p w14:paraId="0CC385D1" w14:textId="77777777" w:rsidR="00216CD3" w:rsidRPr="00743DF3" w:rsidRDefault="008F5D4D" w:rsidP="00F36061">
            <w:pPr>
              <w:pStyle w:val="Tabellentext"/>
            </w:pPr>
            <w:r>
              <w:t>MDS_ZUQSMODUL</w:t>
            </w:r>
          </w:p>
        </w:tc>
      </w:tr>
      <w:tr w:rsidR="00216CD3" w:rsidRPr="00743DF3" w14:paraId="3F3CC15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E5E2A24" w14:textId="77777777" w:rsidR="00216CD3" w:rsidRPr="00743DF3" w:rsidRDefault="008F5D4D" w:rsidP="00F36061">
            <w:pPr>
              <w:pStyle w:val="Tabellentext"/>
            </w:pPr>
            <w:r>
              <w:t>MDS: EF*</w:t>
            </w:r>
          </w:p>
        </w:tc>
        <w:tc>
          <w:tcPr>
            <w:tcW w:w="1097" w:type="pct"/>
          </w:tcPr>
          <w:p w14:paraId="1D837109" w14:textId="77777777" w:rsidR="00216CD3" w:rsidRPr="00743DF3" w:rsidRDefault="008F5D4D" w:rsidP="00F36061">
            <w:pPr>
              <w:pStyle w:val="Tabellentext"/>
            </w:pPr>
            <w:r>
              <w:t>GKV-Versichertenstatus</w:t>
            </w:r>
          </w:p>
        </w:tc>
        <w:tc>
          <w:tcPr>
            <w:tcW w:w="326" w:type="pct"/>
          </w:tcPr>
          <w:p w14:paraId="56942475" w14:textId="77777777" w:rsidR="00216CD3" w:rsidRPr="00743DF3" w:rsidRDefault="008F5D4D" w:rsidP="00F36061">
            <w:pPr>
              <w:pStyle w:val="Tabellentext"/>
            </w:pPr>
            <w:r>
              <w:t>-</w:t>
            </w:r>
          </w:p>
        </w:tc>
        <w:tc>
          <w:tcPr>
            <w:tcW w:w="1792" w:type="pct"/>
          </w:tcPr>
          <w:p w14:paraId="0C479392" w14:textId="77777777" w:rsidR="00216CD3" w:rsidRPr="00743DF3" w:rsidRDefault="008F5D4D" w:rsidP="0053781D">
            <w:pPr>
              <w:pStyle w:val="Tabellentext"/>
              <w:ind w:left="564" w:hanging="451"/>
            </w:pPr>
            <w:r>
              <w:t>vstatusgkvmds(PERSONENKREIS;KASSEIKNR;ZUQSMODUL)</w:t>
            </w:r>
          </w:p>
        </w:tc>
        <w:tc>
          <w:tcPr>
            <w:tcW w:w="1184" w:type="pct"/>
          </w:tcPr>
          <w:p w14:paraId="30F4ED34" w14:textId="77777777" w:rsidR="00216CD3" w:rsidRPr="00743DF3" w:rsidRDefault="008F5D4D" w:rsidP="00F36061">
            <w:pPr>
              <w:pStyle w:val="Tabellentext"/>
            </w:pPr>
            <w:r>
              <w:t>MDS_vstatusgkvmds</w:t>
            </w:r>
          </w:p>
        </w:tc>
      </w:tr>
    </w:tbl>
    <w:p w14:paraId="18D17A67" w14:textId="77777777" w:rsidR="00216CD3" w:rsidRDefault="008F5D4D"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37516E73" w14:textId="77777777" w:rsidR="007213A3" w:rsidRDefault="008F5D4D" w:rsidP="00641C2E">
      <w:pPr>
        <w:spacing w:after="0"/>
        <w:rPr>
          <w:sz w:val="14"/>
          <w:szCs w:val="14"/>
        </w:rPr>
      </w:pPr>
      <w:r>
        <w:rPr>
          <w:sz w:val="14"/>
          <w:szCs w:val="14"/>
        </w:rPr>
        <w:t>▲</w:t>
      </w:r>
      <w:r>
        <w:rPr>
          <w:sz w:val="14"/>
          <w:szCs w:val="14"/>
        </w:rPr>
        <w:t xml:space="preserve">  </w:t>
      </w:r>
      <w:r>
        <w:rPr>
          <w:sz w:val="14"/>
          <w:szCs w:val="14"/>
        </w:rPr>
        <w:t xml:space="preserve">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4A0711FC" w14:textId="77777777" w:rsidR="00FD69B0" w:rsidRDefault="00FD69B0">
      <w:pPr>
        <w:sectPr w:rsidR="00FD69B0"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0C49D315" w14:textId="77777777" w:rsidR="006D1B0D" w:rsidRDefault="008F5D4D"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2BE8DF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337AA4" w14:textId="210A50B6" w:rsidR="000517F0" w:rsidRPr="000517F0" w:rsidRDefault="00081EFC" w:rsidP="009A6A2C">
            <w:pPr>
              <w:pStyle w:val="Tabellenkopf"/>
            </w:pPr>
            <w:del w:id="14" w:author="IQTIG" w:date="2020-04-27T15:01:00Z">
              <w:r>
                <w:delText>AK-</w:delText>
              </w:r>
            </w:del>
            <w:r w:rsidR="008F5D4D">
              <w:t>ID</w:t>
            </w:r>
          </w:p>
        </w:tc>
        <w:tc>
          <w:tcPr>
            <w:tcW w:w="5895" w:type="dxa"/>
          </w:tcPr>
          <w:p w14:paraId="5CF486EB" w14:textId="77777777" w:rsidR="000517F0" w:rsidRDefault="008F5D4D" w:rsidP="000517F0">
            <w:pPr>
              <w:pStyle w:val="Tabellentext"/>
              <w:cnfStyle w:val="000000000000" w:firstRow="0" w:lastRow="0" w:firstColumn="0" w:lastColumn="0" w:oddVBand="0" w:evenVBand="0" w:oddHBand="0" w:evenHBand="0" w:firstRowFirstColumn="0" w:firstRowLastColumn="0" w:lastRowFirstColumn="0" w:lastRowLastColumn="0"/>
            </w:pPr>
            <w:r>
              <w:t>813073</w:t>
            </w:r>
          </w:p>
        </w:tc>
      </w:tr>
      <w:tr w:rsidR="00C83B05" w14:paraId="224E4DD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C1F554" w14:textId="77777777" w:rsidR="00C83B05" w:rsidRDefault="008F5D4D" w:rsidP="009A6A2C">
            <w:pPr>
              <w:pStyle w:val="Tabellenkopf"/>
            </w:pPr>
            <w:r>
              <w:t>Jahr der Erstanwendung</w:t>
            </w:r>
          </w:p>
        </w:tc>
        <w:tc>
          <w:tcPr>
            <w:tcW w:w="5895" w:type="dxa"/>
          </w:tcPr>
          <w:p w14:paraId="6EED57CD" w14:textId="77777777" w:rsidR="00C83B05" w:rsidRDefault="008F5D4D"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466A7B0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0CAFAF" w14:textId="77777777" w:rsidR="00C83B05" w:rsidRDefault="008F5D4D" w:rsidP="009A6A2C">
            <w:pPr>
              <w:pStyle w:val="Tabellenkopf"/>
            </w:pPr>
            <w:r>
              <w:t>Begründung für die Auswahl</w:t>
            </w:r>
          </w:p>
        </w:tc>
        <w:tc>
          <w:tcPr>
            <w:tcW w:w="5895" w:type="dxa"/>
          </w:tcPr>
          <w:p w14:paraId="4EBC951B" w14:textId="77777777" w:rsidR="00C83B05" w:rsidRPr="00C83B05" w:rsidRDefault="008F5D4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3B1000E" w14:textId="77777777" w:rsidR="00C83B05"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Für nicht als GKV-Patientinnen und GKV-Patienten angegebene Fälle kann kein Patientenpseudonym gebildet werden. Diese Fälle fallen aus den Follow-up-Indikatoren heraus.</w:t>
            </w:r>
          </w:p>
          <w:p w14:paraId="285BEB5C" w14:textId="77777777" w:rsidR="00C83B05" w:rsidRPr="00C83B05" w:rsidRDefault="008F5D4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960ECD4" w14:textId="77777777" w:rsidR="00C83B05" w:rsidRDefault="008F5D4D" w:rsidP="00C83B05">
            <w:pPr>
              <w:pStyle w:val="Tabellentext"/>
              <w:cnfStyle w:val="000000000000" w:firstRow="0" w:lastRow="0" w:firstColumn="0" w:lastColumn="0" w:oddVBand="0" w:evenVBand="0" w:oddHBand="0" w:evenHBand="0" w:firstRowFirstColumn="0" w:firstRowLastColumn="0" w:lastRowFirstColumn="0" w:lastRowLastColumn="0"/>
            </w:pPr>
            <w:r>
              <w:t>Unterdokumentation</w:t>
            </w:r>
          </w:p>
        </w:tc>
      </w:tr>
      <w:tr w:rsidR="00C83B05" w14:paraId="7A9F810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FD7DBF" w14:textId="77777777" w:rsidR="00C83B05" w:rsidRDefault="008F5D4D" w:rsidP="00AD72D5">
            <w:pPr>
              <w:pStyle w:val="Tabellenkopf"/>
            </w:pPr>
            <w:r>
              <w:t>B</w:t>
            </w:r>
            <w:r>
              <w:t>ezug zu anderen</w:t>
            </w:r>
            <w:r>
              <w:br/>
            </w:r>
            <w:r>
              <w:t>Q</w:t>
            </w:r>
            <w:r>
              <w:t>ualitätsi</w:t>
            </w:r>
            <w:r>
              <w:t>ndikatoren</w:t>
            </w:r>
            <w:r>
              <w:t>/Kennzahlen</w:t>
            </w:r>
          </w:p>
        </w:tc>
        <w:tc>
          <w:tcPr>
            <w:tcW w:w="5895" w:type="dxa"/>
          </w:tcPr>
          <w:p w14:paraId="00CE04EC" w14:textId="77777777" w:rsidR="00C83B05" w:rsidRPr="00C83B05" w:rsidRDefault="008F5D4D" w:rsidP="00A4783D">
            <w:pPr>
              <w:pStyle w:val="Tabellentext"/>
              <w:cnfStyle w:val="000000000000" w:firstRow="0" w:lastRow="0" w:firstColumn="0" w:lastColumn="0" w:oddVBand="0" w:evenVBand="0" w:oddHBand="0" w:evenHBand="0" w:firstRowFirstColumn="0" w:firstRowLastColumn="0" w:lastRowFirstColumn="0" w:lastRowLastColumn="0"/>
            </w:pPr>
            <w:r>
              <w:t>2190: La</w:t>
            </w:r>
            <w:r>
              <w:t xml:space="preserve">ufzeit des alten Herzschrittmacher-Aggregats unter 4 Jahren bei Ein- und Zweikammersystemen </w:t>
            </w:r>
            <w:r>
              <w:br/>
              <w:t xml:space="preserve">2191: Herzschrittmacher-Implantationen ohne Folgeeingriff aufgrund eines Hardwareproblems (Aggregat bzw. Sonde) innerhalb von 8 Jahren </w:t>
            </w:r>
            <w:r>
              <w:br/>
              <w:t>2194: Verhältnis der beobac</w:t>
            </w:r>
            <w:r>
              <w:t xml:space="preserve">hteten zur erwarteten Rate (O/E) an prozedurassoziierten Problemen (Sonden- bzw. Taschenproblemen) als Indikation zum Folgeeingriff innerhalb eines Jahres </w:t>
            </w:r>
            <w:r>
              <w:br/>
              <w:t>2195: Verhältnis der beobachteten zu erwarteten Rate (O/E) an Infektionen oder Aggregatperforationen</w:t>
            </w:r>
            <w:r>
              <w:t xml:space="preserve"> als Indikation zum Folgeeingriff innerhalb eines Jahres</w:t>
            </w:r>
          </w:p>
        </w:tc>
      </w:tr>
      <w:tr w:rsidR="000517F0" w14:paraId="77E8266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254188" w14:textId="77777777" w:rsidR="000517F0" w:rsidRDefault="008F5D4D" w:rsidP="009975E4">
            <w:pPr>
              <w:pStyle w:val="Tabellenkopf"/>
            </w:pPr>
            <w:r>
              <w:t>Berechnung</w:t>
            </w:r>
            <w:r>
              <w:t>sart</w:t>
            </w:r>
          </w:p>
        </w:tc>
        <w:tc>
          <w:tcPr>
            <w:tcW w:w="5895" w:type="dxa"/>
          </w:tcPr>
          <w:p w14:paraId="344FE3EF" w14:textId="77777777" w:rsidR="000517F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EEB509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156049" w14:textId="77777777" w:rsidR="000517F0" w:rsidRDefault="008F5D4D" w:rsidP="009A6A2C">
            <w:pPr>
              <w:pStyle w:val="Tabellenkopf"/>
            </w:pPr>
            <w:r>
              <w:t>Referenzbereich 2019</w:t>
            </w:r>
          </w:p>
        </w:tc>
        <w:tc>
          <w:tcPr>
            <w:tcW w:w="5895" w:type="dxa"/>
          </w:tcPr>
          <w:p w14:paraId="6F1B8C89" w14:textId="77777777" w:rsidR="000517F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42E6931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7E9A9F" w14:textId="77777777" w:rsidR="000517F0" w:rsidRDefault="008F5D4D" w:rsidP="00A3278E">
            <w:pPr>
              <w:pStyle w:val="Tabellenkopf"/>
            </w:pPr>
            <w:r w:rsidRPr="00E37ACC">
              <w:t>R</w:t>
            </w:r>
            <w:r>
              <w:t xml:space="preserve">eferenzbereich </w:t>
            </w:r>
            <w:r>
              <w:t>2018</w:t>
            </w:r>
          </w:p>
        </w:tc>
        <w:tc>
          <w:tcPr>
            <w:tcW w:w="5895" w:type="dxa"/>
          </w:tcPr>
          <w:p w14:paraId="37FEBEB2" w14:textId="77777777" w:rsidR="000517F0" w:rsidRDefault="008F5D4D"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3F0153F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A5F728" w14:textId="77777777" w:rsidR="00B66E40" w:rsidRDefault="008F5D4D" w:rsidP="009A6A2C">
            <w:pPr>
              <w:pStyle w:val="Tabellenkopf"/>
            </w:pPr>
            <w:r>
              <w:t>Erläuterung zum Referenzbereich</w:t>
            </w:r>
            <w:r>
              <w:t xml:space="preserve"> </w:t>
            </w:r>
            <w:r>
              <w:t>2019</w:t>
            </w:r>
          </w:p>
        </w:tc>
        <w:tc>
          <w:tcPr>
            <w:tcW w:w="5895" w:type="dxa"/>
          </w:tcPr>
          <w:p w14:paraId="54078189" w14:textId="77777777" w:rsidR="00B66E4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0A69E7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FEF37D" w14:textId="77777777" w:rsidR="00B66E40" w:rsidRDefault="008F5D4D" w:rsidP="009A6A2C">
            <w:pPr>
              <w:pStyle w:val="Tabellenkopf"/>
            </w:pPr>
            <w:r>
              <w:t>Erläuterung zum Strukturierten</w:t>
            </w:r>
            <w:r>
              <w:t xml:space="preserve"> </w:t>
            </w:r>
            <w:r>
              <w:t>Dialog bzw.</w:t>
            </w:r>
            <w:r>
              <w:t xml:space="preserve"> </w:t>
            </w:r>
            <w:r>
              <w:t>Stellungnahmeverfahren 2019</w:t>
            </w:r>
          </w:p>
        </w:tc>
        <w:tc>
          <w:tcPr>
            <w:tcW w:w="5895" w:type="dxa"/>
          </w:tcPr>
          <w:p w14:paraId="3FCFC433" w14:textId="77777777" w:rsidR="00B66E4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C4D2A5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318F439" w14:textId="77777777" w:rsidR="00B66E40" w:rsidRPr="00E37ACC" w:rsidRDefault="008F5D4D" w:rsidP="009A6A2C">
            <w:pPr>
              <w:pStyle w:val="Tabellenkopf"/>
            </w:pPr>
            <w:r w:rsidRPr="00E37ACC">
              <w:t>Rechenregeln</w:t>
            </w:r>
          </w:p>
        </w:tc>
        <w:tc>
          <w:tcPr>
            <w:tcW w:w="5895" w:type="dxa"/>
          </w:tcPr>
          <w:p w14:paraId="5F5DF7C3" w14:textId="77777777" w:rsidR="00897EAC" w:rsidRPr="00897EAC" w:rsidRDefault="008F5D4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2F6D180" w14:textId="77777777" w:rsidR="00B66E4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 xml:space="preserve">Anzahl der gelieferten vollständigen und plausiblen Datensätze zu GKV-Patientinnen und -Patienten (= Patientinnen und Patienten mit Institutionskennzeichen der Krankenkasse der Versichertenkarte, das mit „10“ beginnt, für die kein besonderer Personenkreis </w:t>
            </w:r>
            <w:r>
              <w:t>vermerkt ist und deren eGK-Versichtertennummer vorliegt) sowie der Minimaldatensätze zu GKV-Patientinnen und -Patienten (Patientinnen und Patienten mit Institutionskennzeichen der Krankenkasse der Versichertenkarte, das mit „10“ beginnt und für die kein be</w:t>
            </w:r>
            <w:r>
              <w:t>sonderer Personenkreis vermerkt ist).</w:t>
            </w:r>
          </w:p>
          <w:p w14:paraId="41CFF74A" w14:textId="77777777" w:rsidR="00897EAC" w:rsidRPr="00897EAC" w:rsidRDefault="008F5D4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24E98EA" w14:textId="77777777" w:rsidR="00694883" w:rsidRPr="00715CCE" w:rsidRDefault="008F5D4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Datensätze zu GKV-Patientinnen und -Patienten (= Patientinnen und Patienten mit Institutionskennzeichen der Krankenkasse der Versichertenkarte, das mit „10“ beginnt, für di</w:t>
            </w:r>
            <w:r>
              <w:rPr>
                <w:rStyle w:val="Fett"/>
                <w:b w:val="0"/>
                <w:bCs w:val="0"/>
              </w:rPr>
              <w:t>e kein besonderer Personenkreis vermerkt ist und deren eGK-Versichtertennummer vorliegt) (methodische Sollstatistik: DS_GKV) für den jeweiligen Leistungsbereich</w:t>
            </w:r>
          </w:p>
        </w:tc>
      </w:tr>
      <w:tr w:rsidR="00B66E40" w14:paraId="359885D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75E2392" w14:textId="77777777" w:rsidR="00B66E40" w:rsidRPr="00E37ACC" w:rsidRDefault="008F5D4D" w:rsidP="009A6A2C">
            <w:pPr>
              <w:pStyle w:val="Tabellenkopf"/>
            </w:pPr>
            <w:r w:rsidRPr="00E37ACC">
              <w:t>Erläuterung der Rechenregel</w:t>
            </w:r>
          </w:p>
        </w:tc>
        <w:tc>
          <w:tcPr>
            <w:tcW w:w="5895" w:type="dxa"/>
          </w:tcPr>
          <w:p w14:paraId="31877B78" w14:textId="77777777" w:rsidR="00B66E4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3C57D9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54058A" w14:textId="77777777" w:rsidR="00B66E40" w:rsidRPr="00E37ACC" w:rsidRDefault="008F5D4D" w:rsidP="009A6A2C">
            <w:pPr>
              <w:pStyle w:val="Tabellenkopf"/>
            </w:pPr>
            <w:r w:rsidRPr="00E37ACC">
              <w:t>Teildatensatzbezug</w:t>
            </w:r>
          </w:p>
        </w:tc>
        <w:tc>
          <w:tcPr>
            <w:tcW w:w="5895" w:type="dxa"/>
          </w:tcPr>
          <w:p w14:paraId="2D6556F3" w14:textId="77777777" w:rsidR="00B66E40" w:rsidRDefault="008F5D4D" w:rsidP="00A4783D">
            <w:pPr>
              <w:pStyle w:val="Tabellentext"/>
              <w:cnfStyle w:val="000000000000" w:firstRow="0" w:lastRow="0" w:firstColumn="0" w:lastColumn="0" w:oddVBand="0" w:evenVBand="0" w:oddHBand="0" w:evenHBand="0" w:firstRowFirstColumn="0" w:firstRowLastColumn="0" w:lastRowFirstColumn="0" w:lastRowLastColumn="0"/>
            </w:pPr>
            <w:r>
              <w:t>09/2:B</w:t>
            </w:r>
          </w:p>
        </w:tc>
      </w:tr>
      <w:tr w:rsidR="00C83B05" w14:paraId="37876A0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711254" w14:textId="77777777" w:rsidR="00C83B05" w:rsidRPr="00E37ACC" w:rsidRDefault="008F5D4D" w:rsidP="009A6A2C">
            <w:pPr>
              <w:pStyle w:val="Tabellenkopf"/>
            </w:pPr>
            <w:r>
              <w:t>Mindestanzahl Zähler</w:t>
            </w:r>
          </w:p>
        </w:tc>
        <w:tc>
          <w:tcPr>
            <w:tcW w:w="5895" w:type="dxa"/>
          </w:tcPr>
          <w:p w14:paraId="0ED90AFE" w14:textId="77777777" w:rsidR="00C83B05"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4C8E13E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FB210C" w14:textId="77777777" w:rsidR="00C83B05" w:rsidRPr="00E37ACC" w:rsidRDefault="008F5D4D" w:rsidP="009A6A2C">
            <w:pPr>
              <w:pStyle w:val="Tabellenkopf"/>
            </w:pPr>
            <w:r>
              <w:t>Mindestanzahl Nenner</w:t>
            </w:r>
          </w:p>
        </w:tc>
        <w:tc>
          <w:tcPr>
            <w:tcW w:w="5895" w:type="dxa"/>
          </w:tcPr>
          <w:p w14:paraId="1D2FC465" w14:textId="77777777" w:rsidR="00C83B05"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5F16C0C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9E947C" w14:textId="77777777" w:rsidR="00B66E40" w:rsidRPr="00E37ACC" w:rsidRDefault="008F5D4D" w:rsidP="009A6A2C">
            <w:pPr>
              <w:pStyle w:val="Tabellenkopf"/>
            </w:pPr>
            <w:r>
              <w:t>Zähler (Formel)</w:t>
            </w:r>
          </w:p>
        </w:tc>
        <w:tc>
          <w:tcPr>
            <w:tcW w:w="5895" w:type="dxa"/>
          </w:tcPr>
          <w:p w14:paraId="3BB30D6C" w14:textId="77777777" w:rsidR="00B66E40" w:rsidRPr="00722F75" w:rsidRDefault="008F5D4D"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09/2:B: </w:t>
            </w:r>
            <w:r>
              <w:br/>
              <w:t xml:space="preserve"> </w:t>
            </w:r>
            <w:r>
              <w:br/>
              <w:t xml:space="preserve">versichertenstatusgkv %==% 1 &amp; </w:t>
            </w:r>
            <w:r>
              <w:lastRenderedPageBreak/>
              <w:t xml:space="preserve">is.na(VERSICHERTENIDNEUNV) &amp; </w:t>
            </w:r>
            <w:r>
              <w:br/>
              <w:t xml:space="preserve"> </w:t>
            </w:r>
            <w:r>
              <w:br/>
              <w:t xml:space="preserve"># MDS:B: </w:t>
            </w:r>
            <w:r>
              <w:br/>
              <w:t xml:space="preserve"> </w:t>
            </w:r>
            <w:r>
              <w:br/>
              <w:t>MDS_ZUQSMODUL %==% "09/2" &amp; MDS_vstatusgkvmds %==% 1</w:t>
            </w:r>
          </w:p>
        </w:tc>
      </w:tr>
      <w:tr w:rsidR="00B66E40" w14:paraId="02EAD3C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EF523E" w14:textId="77777777" w:rsidR="00B66E40" w:rsidRPr="00E37ACC" w:rsidRDefault="008F5D4D" w:rsidP="009A6A2C">
            <w:pPr>
              <w:pStyle w:val="Tabellenkopf"/>
            </w:pPr>
            <w:r w:rsidRPr="00E37ACC">
              <w:lastRenderedPageBreak/>
              <w:t>Nenner (Formel)</w:t>
            </w:r>
          </w:p>
        </w:tc>
        <w:tc>
          <w:tcPr>
            <w:tcW w:w="5895" w:type="dxa"/>
          </w:tcPr>
          <w:p w14:paraId="2632B8DE" w14:textId="77777777" w:rsidR="00B66E40" w:rsidRPr="00722F75" w:rsidRDefault="008F5D4D" w:rsidP="008E514B">
            <w:pPr>
              <w:pStyle w:val="CodeOhneSilbentrennung"/>
              <w:cnfStyle w:val="000000000000" w:firstRow="0" w:lastRow="0" w:firstColumn="0" w:lastColumn="0" w:oddVBand="0" w:evenVBand="0" w:oddHBand="0" w:evenHBand="0" w:firstRowFirstColumn="0" w:firstRowLastColumn="0" w:lastRowFirstColumn="0" w:lastRowLastColumn="0"/>
            </w:pPr>
            <w:r>
              <w:t># methodische Sollstatistik: DS_GKV</w:t>
            </w:r>
          </w:p>
        </w:tc>
      </w:tr>
      <w:tr w:rsidR="00B66E40" w14:paraId="0357BD2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CC06F7" w14:textId="77777777" w:rsidR="00B66E40" w:rsidRPr="00E37ACC" w:rsidRDefault="008F5D4D" w:rsidP="009A6A2C">
            <w:pPr>
              <w:pStyle w:val="Tabellenkopf"/>
            </w:pPr>
            <w:r w:rsidRPr="00E37ACC">
              <w:t xml:space="preserve">Verwendete </w:t>
            </w:r>
            <w:r w:rsidRPr="00E37ACC">
              <w:t>Funktionen</w:t>
            </w:r>
          </w:p>
        </w:tc>
        <w:tc>
          <w:tcPr>
            <w:tcW w:w="5895" w:type="dxa"/>
          </w:tcPr>
          <w:p w14:paraId="7F33DAA4" w14:textId="77777777" w:rsidR="00B66E40" w:rsidRPr="00D817EF" w:rsidRDefault="008F5D4D"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44C1333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006E56" w14:textId="77777777" w:rsidR="00B66E40" w:rsidRPr="00E37ACC" w:rsidRDefault="008F5D4D" w:rsidP="009A6A2C">
            <w:pPr>
              <w:pStyle w:val="Tabellenkopf"/>
            </w:pPr>
            <w:r w:rsidRPr="00E37ACC">
              <w:t>Verwendete Listen</w:t>
            </w:r>
          </w:p>
        </w:tc>
        <w:tc>
          <w:tcPr>
            <w:tcW w:w="5895" w:type="dxa"/>
          </w:tcPr>
          <w:p w14:paraId="2395CC09" w14:textId="77777777" w:rsidR="00B0537E" w:rsidRPr="003E64DF" w:rsidRDefault="008F5D4D"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6CF11BB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D766F4" w14:textId="77777777" w:rsidR="00B66E40" w:rsidRPr="00E37ACC" w:rsidRDefault="008F5D4D" w:rsidP="00AD72D5">
            <w:pPr>
              <w:pStyle w:val="Tabellenkopf"/>
            </w:pPr>
            <w:r>
              <w:t>Vergleichbarkeit mit</w:t>
            </w:r>
            <w:r>
              <w:br/>
            </w:r>
            <w:r>
              <w:t>Vorjahresergebnissen</w:t>
            </w:r>
          </w:p>
        </w:tc>
        <w:tc>
          <w:tcPr>
            <w:tcW w:w="5895" w:type="dxa"/>
          </w:tcPr>
          <w:p w14:paraId="5C957688" w14:textId="77777777" w:rsidR="00B66E40" w:rsidRDefault="008F5D4D"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78C1334A" w14:textId="77777777" w:rsidR="009E1781" w:rsidRPr="00CC72DB" w:rsidRDefault="008F5D4D" w:rsidP="00CC72DB">
      <w:pPr>
        <w:pStyle w:val="Tabellentext"/>
        <w:spacing w:before="0"/>
        <w:ind w:left="0"/>
        <w:rPr>
          <w:sz w:val="2"/>
          <w:szCs w:val="2"/>
        </w:rPr>
      </w:pPr>
    </w:p>
    <w:p w14:paraId="26D988CF" w14:textId="77777777" w:rsidR="00FD69B0" w:rsidRDefault="00FD69B0">
      <w:pPr>
        <w:sectPr w:rsidR="00FD69B0" w:rsidSect="001E71EA">
          <w:pgSz w:w="11906" w:h="16838" w:code="9"/>
          <w:pgMar w:top="1418" w:right="1134" w:bottom="1418" w:left="1701" w:header="454" w:footer="737" w:gutter="0"/>
          <w:cols w:space="708"/>
          <w:docGrid w:linePitch="360"/>
        </w:sectPr>
      </w:pPr>
    </w:p>
    <w:p w14:paraId="02622879" w14:textId="77777777" w:rsidR="00293DEF" w:rsidRDefault="008F5D4D" w:rsidP="00271720">
      <w:pPr>
        <w:pStyle w:val="berschrift1ohneGliederung"/>
      </w:pPr>
      <w:bookmarkStart w:id="15" w:name="_Toc38892232"/>
      <w:r>
        <w:lastRenderedPageBreak/>
        <w:t>850165: Auffälligkeitskriterium zur Überdokumentation</w:t>
      </w:r>
      <w:bookmarkEnd w:id="15"/>
    </w:p>
    <w:p w14:paraId="0AB75113" w14:textId="77777777" w:rsidR="000F0644" w:rsidRDefault="008F5D4D" w:rsidP="00492E33">
      <w:pPr>
        <w:pStyle w:val="Absatzberschriftebene2nurinNavigation"/>
      </w:pPr>
      <w:r>
        <w:t>Verwendete Datenfelder</w:t>
      </w:r>
    </w:p>
    <w:p w14:paraId="35ADF257" w14:textId="77777777" w:rsidR="001046CA" w:rsidRPr="005319EE" w:rsidRDefault="008F5D4D"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BE767D4"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D36B30F" w14:textId="77777777" w:rsidR="00216CD3" w:rsidRPr="009E2B0C" w:rsidRDefault="008F5D4D" w:rsidP="00F36061">
            <w:pPr>
              <w:pStyle w:val="Tabellenkopf"/>
            </w:pPr>
            <w:r>
              <w:t>Item</w:t>
            </w:r>
          </w:p>
        </w:tc>
        <w:tc>
          <w:tcPr>
            <w:tcW w:w="1097" w:type="pct"/>
          </w:tcPr>
          <w:p w14:paraId="66803198" w14:textId="77777777" w:rsidR="00216CD3" w:rsidRPr="009E2B0C" w:rsidRDefault="008F5D4D" w:rsidP="00F36061">
            <w:pPr>
              <w:pStyle w:val="Tabellenkopf"/>
            </w:pPr>
            <w:r>
              <w:t>Bezeichnung</w:t>
            </w:r>
          </w:p>
        </w:tc>
        <w:tc>
          <w:tcPr>
            <w:tcW w:w="326" w:type="pct"/>
          </w:tcPr>
          <w:p w14:paraId="5EFB8AD4" w14:textId="77777777" w:rsidR="00216CD3" w:rsidRPr="009E2B0C" w:rsidRDefault="008F5D4D" w:rsidP="00F36061">
            <w:pPr>
              <w:pStyle w:val="Tabellenkopf"/>
            </w:pPr>
            <w:r>
              <w:t>M/K</w:t>
            </w:r>
          </w:p>
        </w:tc>
        <w:tc>
          <w:tcPr>
            <w:tcW w:w="1792" w:type="pct"/>
          </w:tcPr>
          <w:p w14:paraId="7309D575" w14:textId="77777777" w:rsidR="00216CD3" w:rsidRPr="009E2B0C" w:rsidRDefault="008F5D4D" w:rsidP="00F36061">
            <w:pPr>
              <w:pStyle w:val="Tabellenkopf"/>
            </w:pPr>
            <w:r>
              <w:t>Schlüssel/Formel</w:t>
            </w:r>
          </w:p>
        </w:tc>
        <w:tc>
          <w:tcPr>
            <w:tcW w:w="1184" w:type="pct"/>
          </w:tcPr>
          <w:p w14:paraId="5B4EDFAA" w14:textId="77777777" w:rsidR="00216CD3" w:rsidRPr="009E2B0C" w:rsidRDefault="008F5D4D" w:rsidP="00DA3905">
            <w:pPr>
              <w:pStyle w:val="Tabellenkopf"/>
              <w:ind w:left="108" w:right="28"/>
            </w:pPr>
            <w:r>
              <w:t>Feldname</w:t>
            </w:r>
            <w:r>
              <w:t xml:space="preserve">  </w:t>
            </w:r>
          </w:p>
        </w:tc>
      </w:tr>
    </w:tbl>
    <w:p w14:paraId="77871F81" w14:textId="77777777" w:rsidR="00FD69B0" w:rsidRDefault="00FD69B0">
      <w:pPr>
        <w:sectPr w:rsidR="00FD69B0"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15D0A2DC" w14:textId="77777777" w:rsidR="006D1B0D" w:rsidRDefault="008F5D4D"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2544030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04834E" w14:textId="23C72A1D" w:rsidR="000517F0" w:rsidRPr="000517F0" w:rsidRDefault="00081EFC" w:rsidP="009A6A2C">
            <w:pPr>
              <w:pStyle w:val="Tabellenkopf"/>
            </w:pPr>
            <w:del w:id="16" w:author="IQTIG" w:date="2020-04-27T15:01:00Z">
              <w:r>
                <w:delText>AK-</w:delText>
              </w:r>
            </w:del>
            <w:r w:rsidR="008F5D4D">
              <w:t>ID</w:t>
            </w:r>
          </w:p>
        </w:tc>
        <w:tc>
          <w:tcPr>
            <w:tcW w:w="5895" w:type="dxa"/>
          </w:tcPr>
          <w:p w14:paraId="482DEF59" w14:textId="77777777" w:rsidR="000517F0" w:rsidRDefault="008F5D4D" w:rsidP="000517F0">
            <w:pPr>
              <w:pStyle w:val="Tabellentext"/>
              <w:cnfStyle w:val="000000000000" w:firstRow="0" w:lastRow="0" w:firstColumn="0" w:lastColumn="0" w:oddVBand="0" w:evenVBand="0" w:oddHBand="0" w:evenHBand="0" w:firstRowFirstColumn="0" w:firstRowLastColumn="0" w:lastRowFirstColumn="0" w:lastRowLastColumn="0"/>
            </w:pPr>
            <w:r>
              <w:t>850165</w:t>
            </w:r>
          </w:p>
        </w:tc>
      </w:tr>
      <w:tr w:rsidR="00C83B05" w14:paraId="0A8990D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34CEC7" w14:textId="77777777" w:rsidR="00C83B05" w:rsidRDefault="008F5D4D" w:rsidP="009A6A2C">
            <w:pPr>
              <w:pStyle w:val="Tabellenkopf"/>
            </w:pPr>
            <w:r>
              <w:t>Jahr der Erstanwendung</w:t>
            </w:r>
          </w:p>
        </w:tc>
        <w:tc>
          <w:tcPr>
            <w:tcW w:w="5895" w:type="dxa"/>
          </w:tcPr>
          <w:p w14:paraId="2DED7AB7" w14:textId="77777777" w:rsidR="00C83B05" w:rsidRDefault="008F5D4D"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658478C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85E064" w14:textId="77777777" w:rsidR="00C83B05" w:rsidRDefault="008F5D4D" w:rsidP="009A6A2C">
            <w:pPr>
              <w:pStyle w:val="Tabellenkopf"/>
            </w:pPr>
            <w:r>
              <w:t>Begründung für die Auswahl</w:t>
            </w:r>
          </w:p>
        </w:tc>
        <w:tc>
          <w:tcPr>
            <w:tcW w:w="5895" w:type="dxa"/>
          </w:tcPr>
          <w:p w14:paraId="5CFE5230" w14:textId="77777777" w:rsidR="00C83B05" w:rsidRPr="00C83B05" w:rsidRDefault="008F5D4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3A3F0ED" w14:textId="77777777" w:rsidR="00C83B05"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635E86BE" w14:textId="77777777" w:rsidR="00C83B05" w:rsidRPr="00C83B05" w:rsidRDefault="008F5D4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C640E46" w14:textId="77777777" w:rsidR="00C83B05" w:rsidRDefault="008F5D4D"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w:t>
            </w:r>
            <w:r>
              <w:t>zess einzelner Leistungsbereiche führen zur Überdokumentation.</w:t>
            </w:r>
          </w:p>
        </w:tc>
      </w:tr>
      <w:tr w:rsidR="000517F0" w14:paraId="0EE8852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1B6DD3" w14:textId="77777777" w:rsidR="000517F0" w:rsidRDefault="008F5D4D" w:rsidP="009975E4">
            <w:pPr>
              <w:pStyle w:val="Tabellenkopf"/>
            </w:pPr>
            <w:r>
              <w:t>Berechnung</w:t>
            </w:r>
            <w:r>
              <w:t>sart</w:t>
            </w:r>
          </w:p>
        </w:tc>
        <w:tc>
          <w:tcPr>
            <w:tcW w:w="5895" w:type="dxa"/>
          </w:tcPr>
          <w:p w14:paraId="0550FC37" w14:textId="77777777" w:rsidR="000517F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9DE5BC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49D5DC" w14:textId="77777777" w:rsidR="000517F0" w:rsidRDefault="008F5D4D" w:rsidP="009A6A2C">
            <w:pPr>
              <w:pStyle w:val="Tabellenkopf"/>
            </w:pPr>
            <w:r>
              <w:t>Referenzbereich 2019</w:t>
            </w:r>
          </w:p>
        </w:tc>
        <w:tc>
          <w:tcPr>
            <w:tcW w:w="5895" w:type="dxa"/>
          </w:tcPr>
          <w:p w14:paraId="709E0979" w14:textId="77777777" w:rsidR="000517F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63E1F25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73754C" w14:textId="77777777" w:rsidR="000517F0" w:rsidRDefault="008F5D4D" w:rsidP="00A3278E">
            <w:pPr>
              <w:pStyle w:val="Tabellenkopf"/>
            </w:pPr>
            <w:r w:rsidRPr="00E37ACC">
              <w:t>R</w:t>
            </w:r>
            <w:r>
              <w:t xml:space="preserve">eferenzbereich </w:t>
            </w:r>
            <w:r>
              <w:t>2018</w:t>
            </w:r>
          </w:p>
        </w:tc>
        <w:tc>
          <w:tcPr>
            <w:tcW w:w="5895" w:type="dxa"/>
          </w:tcPr>
          <w:p w14:paraId="0267D1A2" w14:textId="77777777" w:rsidR="000517F0" w:rsidRDefault="008F5D4D"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48D0E66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1AE02D" w14:textId="77777777" w:rsidR="00B66E40" w:rsidRDefault="008F5D4D" w:rsidP="009A6A2C">
            <w:pPr>
              <w:pStyle w:val="Tabellenkopf"/>
            </w:pPr>
            <w:r>
              <w:t>Erläuterung zum Referenzbereich</w:t>
            </w:r>
            <w:r>
              <w:t xml:space="preserve"> </w:t>
            </w:r>
            <w:r>
              <w:t>2019</w:t>
            </w:r>
          </w:p>
        </w:tc>
        <w:tc>
          <w:tcPr>
            <w:tcW w:w="5895" w:type="dxa"/>
          </w:tcPr>
          <w:p w14:paraId="181716C3" w14:textId="77777777" w:rsidR="00B66E4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A93CCA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247DD3" w14:textId="77777777" w:rsidR="00B66E40" w:rsidRDefault="008F5D4D" w:rsidP="009A6A2C">
            <w:pPr>
              <w:pStyle w:val="Tabellenkopf"/>
            </w:pPr>
            <w:r>
              <w:t>Erläuterung zum Strukturierten</w:t>
            </w:r>
            <w:r>
              <w:t xml:space="preserve"> </w:t>
            </w:r>
            <w:r>
              <w:t>Dialog bzw.</w:t>
            </w:r>
            <w:r>
              <w:t xml:space="preserve"> </w:t>
            </w:r>
            <w:r>
              <w:t>Stellungnahmeverfahren 2019</w:t>
            </w:r>
          </w:p>
        </w:tc>
        <w:tc>
          <w:tcPr>
            <w:tcW w:w="5895" w:type="dxa"/>
          </w:tcPr>
          <w:p w14:paraId="3FFBD128" w14:textId="77777777" w:rsidR="00B66E4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5D64D8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31E72A3" w14:textId="77777777" w:rsidR="00B66E40" w:rsidRPr="00E37ACC" w:rsidRDefault="008F5D4D" w:rsidP="009A6A2C">
            <w:pPr>
              <w:pStyle w:val="Tabellenkopf"/>
            </w:pPr>
            <w:r w:rsidRPr="00E37ACC">
              <w:t>Rechenregeln</w:t>
            </w:r>
          </w:p>
        </w:tc>
        <w:tc>
          <w:tcPr>
            <w:tcW w:w="5895" w:type="dxa"/>
          </w:tcPr>
          <w:p w14:paraId="5220C6DB" w14:textId="77777777" w:rsidR="00897EAC" w:rsidRPr="00897EAC" w:rsidRDefault="008F5D4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E79B220" w14:textId="77777777" w:rsidR="00B66E4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2DB3450D" w14:textId="77777777" w:rsidR="00897EAC" w:rsidRPr="00897EAC" w:rsidRDefault="008F5D4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16CCBE1" w14:textId="77777777" w:rsidR="00694883" w:rsidRPr="00715CCE" w:rsidRDefault="008F5D4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4513962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96834BE" w14:textId="77777777" w:rsidR="00B66E40" w:rsidRPr="00E37ACC" w:rsidRDefault="008F5D4D" w:rsidP="009A6A2C">
            <w:pPr>
              <w:pStyle w:val="Tabellenkopf"/>
            </w:pPr>
            <w:r w:rsidRPr="00E37ACC">
              <w:t>Erläuterung der Rechenregel</w:t>
            </w:r>
          </w:p>
        </w:tc>
        <w:tc>
          <w:tcPr>
            <w:tcW w:w="5895" w:type="dxa"/>
          </w:tcPr>
          <w:p w14:paraId="4DBC1F8F" w14:textId="77777777" w:rsidR="00B66E4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45CA605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752566" w14:textId="77777777" w:rsidR="00C83B05" w:rsidRPr="00E37ACC" w:rsidRDefault="008F5D4D" w:rsidP="009A6A2C">
            <w:pPr>
              <w:pStyle w:val="Tabellenkopf"/>
            </w:pPr>
            <w:r>
              <w:t>Mindesta</w:t>
            </w:r>
            <w:r>
              <w:t>nzahl Zähler</w:t>
            </w:r>
          </w:p>
        </w:tc>
        <w:tc>
          <w:tcPr>
            <w:tcW w:w="5895" w:type="dxa"/>
          </w:tcPr>
          <w:p w14:paraId="782886DA" w14:textId="77777777" w:rsidR="00C83B05"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72C3CD9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DFC3B2" w14:textId="77777777" w:rsidR="00C83B05" w:rsidRPr="00E37ACC" w:rsidRDefault="008F5D4D" w:rsidP="009A6A2C">
            <w:pPr>
              <w:pStyle w:val="Tabellenkopf"/>
            </w:pPr>
            <w:r>
              <w:t>Mindestanzahl Nenner</w:t>
            </w:r>
          </w:p>
        </w:tc>
        <w:tc>
          <w:tcPr>
            <w:tcW w:w="5895" w:type="dxa"/>
          </w:tcPr>
          <w:p w14:paraId="466383CB" w14:textId="77777777" w:rsidR="00C83B05"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C5ED1B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B35207" w14:textId="77777777" w:rsidR="00B66E40" w:rsidRPr="00E37ACC" w:rsidRDefault="008F5D4D" w:rsidP="00AD72D5">
            <w:pPr>
              <w:pStyle w:val="Tabellenkopf"/>
            </w:pPr>
            <w:r>
              <w:t>Vergleichbarkeit mit</w:t>
            </w:r>
            <w:r>
              <w:br/>
            </w:r>
            <w:r>
              <w:t>Vorjahresergebnissen</w:t>
            </w:r>
          </w:p>
        </w:tc>
        <w:tc>
          <w:tcPr>
            <w:tcW w:w="5895" w:type="dxa"/>
          </w:tcPr>
          <w:p w14:paraId="665EC2AA" w14:textId="77777777" w:rsidR="00B66E40" w:rsidRDefault="008F5D4D"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3CA05124" w14:textId="77777777" w:rsidR="009E1781" w:rsidRPr="00CC72DB" w:rsidRDefault="008F5D4D" w:rsidP="00CC72DB">
      <w:pPr>
        <w:pStyle w:val="Tabellentext"/>
        <w:spacing w:before="0"/>
        <w:ind w:left="0"/>
        <w:rPr>
          <w:sz w:val="2"/>
          <w:szCs w:val="2"/>
        </w:rPr>
      </w:pPr>
    </w:p>
    <w:p w14:paraId="6D55AEFD" w14:textId="77777777" w:rsidR="00FD69B0" w:rsidRDefault="00FD69B0">
      <w:pPr>
        <w:sectPr w:rsidR="00FD69B0" w:rsidSect="001E71EA">
          <w:pgSz w:w="11906" w:h="16838" w:code="9"/>
          <w:pgMar w:top="1418" w:right="1134" w:bottom="1418" w:left="1701" w:header="454" w:footer="737" w:gutter="0"/>
          <w:cols w:space="708"/>
          <w:docGrid w:linePitch="360"/>
        </w:sectPr>
      </w:pPr>
    </w:p>
    <w:p w14:paraId="0B2702BE" w14:textId="77777777" w:rsidR="00293DEF" w:rsidRDefault="008F5D4D" w:rsidP="00271720">
      <w:pPr>
        <w:pStyle w:val="berschrift1ohneGliederung"/>
      </w:pPr>
      <w:bookmarkStart w:id="17" w:name="_Toc38892233"/>
      <w:r>
        <w:lastRenderedPageBreak/>
        <w:t>850218: Auffälligkeitskriterium zum Minimaldatensatz (MDS)</w:t>
      </w:r>
      <w:bookmarkEnd w:id="17"/>
    </w:p>
    <w:p w14:paraId="72A0FCFA" w14:textId="77777777" w:rsidR="000F0644" w:rsidRDefault="008F5D4D" w:rsidP="00492E33">
      <w:pPr>
        <w:pStyle w:val="Absatzberschriftebene2nurinNavigation"/>
      </w:pPr>
      <w:r>
        <w:t>Verwendete Datenfelder</w:t>
      </w:r>
    </w:p>
    <w:p w14:paraId="2515E760" w14:textId="77777777" w:rsidR="001046CA" w:rsidRPr="005319EE" w:rsidRDefault="008F5D4D"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F6FC0A7"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45A1EB9" w14:textId="77777777" w:rsidR="00216CD3" w:rsidRPr="009E2B0C" w:rsidRDefault="008F5D4D" w:rsidP="00F36061">
            <w:pPr>
              <w:pStyle w:val="Tabellenkopf"/>
            </w:pPr>
            <w:r>
              <w:t>Item</w:t>
            </w:r>
          </w:p>
        </w:tc>
        <w:tc>
          <w:tcPr>
            <w:tcW w:w="1097" w:type="pct"/>
          </w:tcPr>
          <w:p w14:paraId="205978AC" w14:textId="77777777" w:rsidR="00216CD3" w:rsidRPr="009E2B0C" w:rsidRDefault="008F5D4D" w:rsidP="00F36061">
            <w:pPr>
              <w:pStyle w:val="Tabellenkopf"/>
            </w:pPr>
            <w:r>
              <w:t>Bezeichnung</w:t>
            </w:r>
          </w:p>
        </w:tc>
        <w:tc>
          <w:tcPr>
            <w:tcW w:w="326" w:type="pct"/>
          </w:tcPr>
          <w:p w14:paraId="237733AE" w14:textId="77777777" w:rsidR="00216CD3" w:rsidRPr="009E2B0C" w:rsidRDefault="008F5D4D" w:rsidP="00F36061">
            <w:pPr>
              <w:pStyle w:val="Tabellenkopf"/>
            </w:pPr>
            <w:r>
              <w:t>M/K</w:t>
            </w:r>
          </w:p>
        </w:tc>
        <w:tc>
          <w:tcPr>
            <w:tcW w:w="1792" w:type="pct"/>
          </w:tcPr>
          <w:p w14:paraId="2F0661D8" w14:textId="77777777" w:rsidR="00216CD3" w:rsidRPr="009E2B0C" w:rsidRDefault="008F5D4D" w:rsidP="00F36061">
            <w:pPr>
              <w:pStyle w:val="Tabellenkopf"/>
            </w:pPr>
            <w:r>
              <w:t>Schlüssel/Formel</w:t>
            </w:r>
          </w:p>
        </w:tc>
        <w:tc>
          <w:tcPr>
            <w:tcW w:w="1184" w:type="pct"/>
          </w:tcPr>
          <w:p w14:paraId="22E467D3" w14:textId="77777777" w:rsidR="00216CD3" w:rsidRPr="009E2B0C" w:rsidRDefault="008F5D4D" w:rsidP="00DA3905">
            <w:pPr>
              <w:pStyle w:val="Tabellenkopf"/>
              <w:ind w:left="108" w:right="28"/>
            </w:pPr>
            <w:r>
              <w:t>Feldname</w:t>
            </w:r>
            <w:r>
              <w:t xml:space="preserve">  </w:t>
            </w:r>
          </w:p>
        </w:tc>
      </w:tr>
    </w:tbl>
    <w:p w14:paraId="6D3E8694" w14:textId="77777777" w:rsidR="00FD69B0" w:rsidRDefault="00FD69B0">
      <w:pPr>
        <w:sectPr w:rsidR="00FD69B0"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12BDD9A6" w14:textId="77777777" w:rsidR="006D1B0D" w:rsidRDefault="008F5D4D"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0EE6912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536EC7" w14:textId="2AA765C4" w:rsidR="000517F0" w:rsidRPr="000517F0" w:rsidRDefault="00081EFC" w:rsidP="009A6A2C">
            <w:pPr>
              <w:pStyle w:val="Tabellenkopf"/>
            </w:pPr>
            <w:del w:id="18" w:author="IQTIG" w:date="2020-04-27T15:01:00Z">
              <w:r>
                <w:delText>AK-</w:delText>
              </w:r>
            </w:del>
            <w:r w:rsidR="008F5D4D">
              <w:t>ID</w:t>
            </w:r>
          </w:p>
        </w:tc>
        <w:tc>
          <w:tcPr>
            <w:tcW w:w="5895" w:type="dxa"/>
          </w:tcPr>
          <w:p w14:paraId="53CD87FB" w14:textId="77777777" w:rsidR="000517F0" w:rsidRDefault="008F5D4D" w:rsidP="000517F0">
            <w:pPr>
              <w:pStyle w:val="Tabellentext"/>
              <w:cnfStyle w:val="000000000000" w:firstRow="0" w:lastRow="0" w:firstColumn="0" w:lastColumn="0" w:oddVBand="0" w:evenVBand="0" w:oddHBand="0" w:evenHBand="0" w:firstRowFirstColumn="0" w:firstRowLastColumn="0" w:lastRowFirstColumn="0" w:lastRowLastColumn="0"/>
            </w:pPr>
            <w:r>
              <w:t>850218</w:t>
            </w:r>
          </w:p>
        </w:tc>
      </w:tr>
      <w:tr w:rsidR="00C83B05" w14:paraId="436BBEA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5B97BA" w14:textId="77777777" w:rsidR="00C83B05" w:rsidRDefault="008F5D4D" w:rsidP="009A6A2C">
            <w:pPr>
              <w:pStyle w:val="Tabellenkopf"/>
            </w:pPr>
            <w:r>
              <w:t>Jahr der Erstanwendung</w:t>
            </w:r>
          </w:p>
        </w:tc>
        <w:tc>
          <w:tcPr>
            <w:tcW w:w="5895" w:type="dxa"/>
          </w:tcPr>
          <w:p w14:paraId="5AD89F7F" w14:textId="77777777" w:rsidR="00C83B05" w:rsidRDefault="008F5D4D"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7C57238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7ED023" w14:textId="77777777" w:rsidR="00C83B05" w:rsidRDefault="008F5D4D" w:rsidP="009A6A2C">
            <w:pPr>
              <w:pStyle w:val="Tabellenkopf"/>
            </w:pPr>
            <w:r>
              <w:t>Begründung für die Auswahl</w:t>
            </w:r>
          </w:p>
        </w:tc>
        <w:tc>
          <w:tcPr>
            <w:tcW w:w="5895" w:type="dxa"/>
          </w:tcPr>
          <w:p w14:paraId="770387A8" w14:textId="77777777" w:rsidR="00C83B05" w:rsidRPr="00C83B05" w:rsidRDefault="008F5D4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D783A08" w14:textId="77777777" w:rsidR="00C83B05"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68572470" w14:textId="77777777" w:rsidR="00C83B05" w:rsidRPr="00C83B05" w:rsidRDefault="008F5D4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721DCD3A" w14:textId="77777777" w:rsidR="00C83B05" w:rsidRDefault="008F5D4D" w:rsidP="00C83B05">
            <w:pPr>
              <w:pStyle w:val="Tabellentext"/>
              <w:cnfStyle w:val="000000000000" w:firstRow="0" w:lastRow="0" w:firstColumn="0" w:lastColumn="0" w:oddVBand="0" w:evenVBand="0" w:oddHBand="0" w:evenHBand="0" w:firstRowFirstColumn="0" w:firstRowLastColumn="0" w:lastRowFirstColumn="0" w:lastRowLastColumn="0"/>
            </w:pPr>
            <w:r>
              <w:t xml:space="preserve">Das Ausfüllen von Minimaldatensätzen in einem Leistungsbereich kann </w:t>
            </w:r>
            <w:r>
              <w:t>einen Hinweis auf Mängel des QS-Filters liefern. Zudem ist zu vermuten, dass durch die Einführung eines Auffälligkeitskriteriums zur Unterdokumentation der Anreiz für die Verwendung von Minimaldatensätzen ansteigt.</w:t>
            </w:r>
          </w:p>
        </w:tc>
      </w:tr>
      <w:tr w:rsidR="000517F0" w14:paraId="420ED67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FADCD1" w14:textId="77777777" w:rsidR="000517F0" w:rsidRDefault="008F5D4D" w:rsidP="009975E4">
            <w:pPr>
              <w:pStyle w:val="Tabellenkopf"/>
            </w:pPr>
            <w:r>
              <w:t>Berechnung</w:t>
            </w:r>
            <w:r>
              <w:t>sart</w:t>
            </w:r>
          </w:p>
        </w:tc>
        <w:tc>
          <w:tcPr>
            <w:tcW w:w="5895" w:type="dxa"/>
          </w:tcPr>
          <w:p w14:paraId="73F6119E" w14:textId="77777777" w:rsidR="000517F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6AC8957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46FEBB" w14:textId="77777777" w:rsidR="000517F0" w:rsidRDefault="008F5D4D" w:rsidP="009A6A2C">
            <w:pPr>
              <w:pStyle w:val="Tabellenkopf"/>
            </w:pPr>
            <w:r>
              <w:t>Referenzber</w:t>
            </w:r>
            <w:r>
              <w:t>eich 2019</w:t>
            </w:r>
          </w:p>
        </w:tc>
        <w:tc>
          <w:tcPr>
            <w:tcW w:w="5895" w:type="dxa"/>
          </w:tcPr>
          <w:p w14:paraId="14A721CE" w14:textId="77777777" w:rsidR="000517F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097038C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1A7722" w14:textId="77777777" w:rsidR="000517F0" w:rsidRDefault="008F5D4D" w:rsidP="00A3278E">
            <w:pPr>
              <w:pStyle w:val="Tabellenkopf"/>
            </w:pPr>
            <w:r w:rsidRPr="00E37ACC">
              <w:t>R</w:t>
            </w:r>
            <w:r>
              <w:t xml:space="preserve">eferenzbereich </w:t>
            </w:r>
            <w:r>
              <w:t>2018</w:t>
            </w:r>
          </w:p>
        </w:tc>
        <w:tc>
          <w:tcPr>
            <w:tcW w:w="5895" w:type="dxa"/>
          </w:tcPr>
          <w:p w14:paraId="0E590DB9" w14:textId="77777777" w:rsidR="000517F0" w:rsidRDefault="008F5D4D"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2F0F93B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3F7B45" w14:textId="77777777" w:rsidR="00B66E40" w:rsidRDefault="008F5D4D" w:rsidP="009A6A2C">
            <w:pPr>
              <w:pStyle w:val="Tabellenkopf"/>
            </w:pPr>
            <w:r>
              <w:t>Erläuterung zum Referenzbereich</w:t>
            </w:r>
            <w:r>
              <w:t xml:space="preserve"> </w:t>
            </w:r>
            <w:r>
              <w:t>2019</w:t>
            </w:r>
          </w:p>
        </w:tc>
        <w:tc>
          <w:tcPr>
            <w:tcW w:w="5895" w:type="dxa"/>
          </w:tcPr>
          <w:p w14:paraId="6B68D065" w14:textId="77777777" w:rsidR="00B66E4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641B79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A302BE" w14:textId="77777777" w:rsidR="00B66E40" w:rsidRDefault="008F5D4D" w:rsidP="009A6A2C">
            <w:pPr>
              <w:pStyle w:val="Tabellenkopf"/>
            </w:pPr>
            <w:r>
              <w:t>Erläuterung zum Strukturierten</w:t>
            </w:r>
            <w:r>
              <w:t xml:space="preserve"> </w:t>
            </w:r>
            <w:r>
              <w:t>Dialog bzw.</w:t>
            </w:r>
            <w:r>
              <w:t xml:space="preserve"> </w:t>
            </w:r>
            <w:r>
              <w:t>Stellungnahmeverfahren 2019</w:t>
            </w:r>
          </w:p>
        </w:tc>
        <w:tc>
          <w:tcPr>
            <w:tcW w:w="5895" w:type="dxa"/>
          </w:tcPr>
          <w:p w14:paraId="1FACE108" w14:textId="77777777" w:rsidR="00B66E4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6C8468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22DD55B" w14:textId="77777777" w:rsidR="00B66E40" w:rsidRPr="00E37ACC" w:rsidRDefault="008F5D4D" w:rsidP="009A6A2C">
            <w:pPr>
              <w:pStyle w:val="Tabellenkopf"/>
            </w:pPr>
            <w:r w:rsidRPr="00E37ACC">
              <w:t>Rechenregeln</w:t>
            </w:r>
          </w:p>
        </w:tc>
        <w:tc>
          <w:tcPr>
            <w:tcW w:w="5895" w:type="dxa"/>
          </w:tcPr>
          <w:p w14:paraId="135EDD4D" w14:textId="77777777" w:rsidR="00897EAC" w:rsidRPr="00897EAC" w:rsidRDefault="008F5D4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95C9343" w14:textId="77777777" w:rsidR="00B66E4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2F8A4556" w14:textId="77777777" w:rsidR="00897EAC" w:rsidRPr="00897EAC" w:rsidRDefault="008F5D4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692BF78" w14:textId="77777777" w:rsidR="00694883" w:rsidRPr="00715CCE" w:rsidRDefault="008F5D4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27B4F3F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C4633AE" w14:textId="77777777" w:rsidR="00B66E40" w:rsidRPr="00E37ACC" w:rsidRDefault="008F5D4D" w:rsidP="009A6A2C">
            <w:pPr>
              <w:pStyle w:val="Tabellenkopf"/>
            </w:pPr>
            <w:r w:rsidRPr="00E37ACC">
              <w:t>Erläuterung der Rechenregel</w:t>
            </w:r>
          </w:p>
        </w:tc>
        <w:tc>
          <w:tcPr>
            <w:tcW w:w="5895" w:type="dxa"/>
          </w:tcPr>
          <w:p w14:paraId="5C399278" w14:textId="77777777" w:rsidR="00B66E40"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4F6F285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00138F" w14:textId="77777777" w:rsidR="00C83B05" w:rsidRPr="00E37ACC" w:rsidRDefault="008F5D4D" w:rsidP="009A6A2C">
            <w:pPr>
              <w:pStyle w:val="Tabellenkopf"/>
            </w:pPr>
            <w:r>
              <w:t>Mindestanzahl Zähler</w:t>
            </w:r>
          </w:p>
        </w:tc>
        <w:tc>
          <w:tcPr>
            <w:tcW w:w="5895" w:type="dxa"/>
          </w:tcPr>
          <w:p w14:paraId="71FB4411" w14:textId="77777777" w:rsidR="00C83B05"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2374885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6AE492" w14:textId="77777777" w:rsidR="00C83B05" w:rsidRPr="00E37ACC" w:rsidRDefault="008F5D4D" w:rsidP="009A6A2C">
            <w:pPr>
              <w:pStyle w:val="Tabellenkopf"/>
            </w:pPr>
            <w:r>
              <w:t>Mindestanzahl Nenner</w:t>
            </w:r>
          </w:p>
        </w:tc>
        <w:tc>
          <w:tcPr>
            <w:tcW w:w="5895" w:type="dxa"/>
          </w:tcPr>
          <w:p w14:paraId="7DCFAEDE" w14:textId="77777777" w:rsidR="00C83B05" w:rsidRDefault="008F5D4D" w:rsidP="00897EAC">
            <w:pPr>
              <w:pStyle w:val="Tabellentext"/>
              <w:cnfStyle w:val="000000000000" w:firstRow="0" w:lastRow="0" w:firstColumn="0" w:lastColumn="0" w:oddVBand="0" w:evenVBand="0" w:oddHBand="0" w:evenHBand="0" w:firstRowFirstColumn="0" w:firstRowLastColumn="0" w:lastRowFirstColumn="0" w:lastRowLastColumn="0"/>
            </w:pPr>
            <w:r>
              <w:t>5 (Die Kli</w:t>
            </w:r>
            <w:r>
              <w:t>nik muss laut Soll-Statistik im jeweiligen Leistungsbereich mindestens 5 Fälle behandelt haben.)</w:t>
            </w:r>
          </w:p>
        </w:tc>
      </w:tr>
      <w:tr w:rsidR="00B66E40" w14:paraId="410AC03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9F37AA" w14:textId="77777777" w:rsidR="00B66E40" w:rsidRPr="00E37ACC" w:rsidRDefault="008F5D4D" w:rsidP="00AD72D5">
            <w:pPr>
              <w:pStyle w:val="Tabellenkopf"/>
            </w:pPr>
            <w:r>
              <w:t>Vergleichbarkeit mit</w:t>
            </w:r>
            <w:r>
              <w:br/>
            </w:r>
            <w:r>
              <w:t>Vorjahresergebnissen</w:t>
            </w:r>
          </w:p>
        </w:tc>
        <w:tc>
          <w:tcPr>
            <w:tcW w:w="5895" w:type="dxa"/>
          </w:tcPr>
          <w:p w14:paraId="1F27483B" w14:textId="77777777" w:rsidR="00B66E40" w:rsidRDefault="008F5D4D"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547E0F4C" w14:textId="77777777" w:rsidR="009E1781" w:rsidRPr="00CC72DB" w:rsidRDefault="008F5D4D" w:rsidP="00CC72DB">
      <w:pPr>
        <w:pStyle w:val="Tabellentext"/>
        <w:spacing w:before="0"/>
        <w:ind w:left="0"/>
        <w:rPr>
          <w:sz w:val="2"/>
          <w:szCs w:val="2"/>
        </w:rPr>
      </w:pPr>
    </w:p>
    <w:p w14:paraId="031DAB5B" w14:textId="77777777" w:rsidR="00FD69B0" w:rsidRDefault="00FD69B0">
      <w:pPr>
        <w:sectPr w:rsidR="00FD69B0" w:rsidSect="001E71EA">
          <w:pgSz w:w="11906" w:h="16838" w:code="9"/>
          <w:pgMar w:top="1418" w:right="1134" w:bottom="1418" w:left="1701" w:header="454" w:footer="737" w:gutter="0"/>
          <w:cols w:space="708"/>
          <w:docGrid w:linePitch="360"/>
        </w:sectPr>
      </w:pPr>
    </w:p>
    <w:p w14:paraId="2443863F" w14:textId="77777777" w:rsidR="00D6289D" w:rsidRPr="00D6289D" w:rsidRDefault="008F5D4D" w:rsidP="00D6289D">
      <w:pPr>
        <w:pStyle w:val="berschrift1ohneGliederung"/>
      </w:pPr>
      <w:bookmarkStart w:id="19" w:name="_Toc38892234"/>
      <w:r w:rsidRPr="00CB49A6">
        <w:lastRenderedPageBreak/>
        <w:t>Anhang</w:t>
      </w:r>
      <w:r>
        <w:t xml:space="preserve"> </w:t>
      </w:r>
      <w:r>
        <w:t>I</w:t>
      </w:r>
      <w:r>
        <w:t xml:space="preserve">: </w:t>
      </w:r>
      <w:r>
        <w:t>Schlüssel (Spezifikation)</w:t>
      </w:r>
      <w:bookmarkEnd w:id="19"/>
    </w:p>
    <w:tbl>
      <w:tblPr>
        <w:tblStyle w:val="IQTIGStandard"/>
        <w:tblW w:w="9700" w:type="dxa"/>
        <w:tblLook w:val="0420" w:firstRow="1" w:lastRow="0" w:firstColumn="0" w:lastColumn="0" w:noHBand="0" w:noVBand="1"/>
      </w:tblPr>
      <w:tblGrid>
        <w:gridCol w:w="1843"/>
        <w:gridCol w:w="7857"/>
      </w:tblGrid>
      <w:tr w:rsidR="00A24410" w:rsidRPr="009E2B0C" w14:paraId="0A1F4F11"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4D81DD9B" w14:textId="77777777" w:rsidR="00A24410" w:rsidRPr="00070952" w:rsidRDefault="008F5D4D" w:rsidP="004A2346">
            <w:pPr>
              <w:pStyle w:val="Tabellenkopf"/>
              <w:rPr>
                <w:color w:val="000000" w:themeColor="text1"/>
              </w:rPr>
            </w:pPr>
            <w:r w:rsidRPr="00070952">
              <w:rPr>
                <w:color w:val="000000" w:themeColor="text1"/>
              </w:rPr>
              <w:t xml:space="preserve">Schlüssel: </w:t>
            </w:r>
            <w:r>
              <w:rPr>
                <w:color w:val="000000" w:themeColor="text1"/>
              </w:rPr>
              <w:t>Modul</w:t>
            </w:r>
          </w:p>
        </w:tc>
      </w:tr>
      <w:tr w:rsidR="00D72693" w:rsidRPr="00743DF3" w14:paraId="2BD6D74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E28E4CA" w14:textId="77777777" w:rsidR="00D72693" w:rsidRPr="00743DF3" w:rsidRDefault="008F5D4D" w:rsidP="000D33A4">
            <w:pPr>
              <w:pStyle w:val="Tabellentext"/>
              <w:tabs>
                <w:tab w:val="left" w:pos="1110"/>
              </w:tabs>
            </w:pPr>
            <w:r>
              <w:t>01/1</w:t>
            </w:r>
            <w:r>
              <w:tab/>
            </w:r>
          </w:p>
        </w:tc>
        <w:tc>
          <w:tcPr>
            <w:tcW w:w="7857" w:type="dxa"/>
          </w:tcPr>
          <w:p w14:paraId="31DDFA44" w14:textId="77777777" w:rsidR="00D72693" w:rsidRPr="00743DF3" w:rsidRDefault="008F5D4D" w:rsidP="004A2346">
            <w:pPr>
              <w:pStyle w:val="Tabellentext"/>
            </w:pPr>
            <w:r>
              <w:t>Dekompression bei Karpaltunnelsyndrom</w:t>
            </w:r>
          </w:p>
        </w:tc>
      </w:tr>
      <w:tr w:rsidR="00D72693" w:rsidRPr="00743DF3" w14:paraId="715F343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C0E5B38" w14:textId="77777777" w:rsidR="00D72693" w:rsidRPr="00743DF3" w:rsidRDefault="008F5D4D" w:rsidP="000D33A4">
            <w:pPr>
              <w:pStyle w:val="Tabellentext"/>
              <w:tabs>
                <w:tab w:val="left" w:pos="1110"/>
              </w:tabs>
            </w:pPr>
            <w:r>
              <w:t>01/2</w:t>
            </w:r>
            <w:r>
              <w:tab/>
            </w:r>
          </w:p>
        </w:tc>
        <w:tc>
          <w:tcPr>
            <w:tcW w:w="7857" w:type="dxa"/>
          </w:tcPr>
          <w:p w14:paraId="7DCE60A9" w14:textId="77777777" w:rsidR="00D72693" w:rsidRPr="00743DF3" w:rsidRDefault="008F5D4D" w:rsidP="004A2346">
            <w:pPr>
              <w:pStyle w:val="Tabellentext"/>
            </w:pPr>
            <w:r>
              <w:t>Dekompression bei Sulcus-ulnaris-Syndrom</w:t>
            </w:r>
          </w:p>
        </w:tc>
      </w:tr>
      <w:tr w:rsidR="00D72693" w:rsidRPr="00743DF3" w14:paraId="291F910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C62454B" w14:textId="77777777" w:rsidR="00D72693" w:rsidRPr="00743DF3" w:rsidRDefault="008F5D4D" w:rsidP="000D33A4">
            <w:pPr>
              <w:pStyle w:val="Tabellentext"/>
              <w:tabs>
                <w:tab w:val="left" w:pos="1110"/>
              </w:tabs>
            </w:pPr>
            <w:r>
              <w:t>03/1</w:t>
            </w:r>
            <w:r>
              <w:tab/>
            </w:r>
          </w:p>
        </w:tc>
        <w:tc>
          <w:tcPr>
            <w:tcW w:w="7857" w:type="dxa"/>
          </w:tcPr>
          <w:p w14:paraId="11093414" w14:textId="77777777" w:rsidR="00D72693" w:rsidRPr="00743DF3" w:rsidRDefault="008F5D4D" w:rsidP="004A2346">
            <w:pPr>
              <w:pStyle w:val="Tabellentext"/>
            </w:pPr>
            <w:r>
              <w:t>Kataraktoperation</w:t>
            </w:r>
          </w:p>
        </w:tc>
      </w:tr>
      <w:tr w:rsidR="00D72693" w:rsidRPr="00743DF3" w14:paraId="7D81CDE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B0C5286" w14:textId="77777777" w:rsidR="00D72693" w:rsidRPr="00743DF3" w:rsidRDefault="008F5D4D" w:rsidP="000D33A4">
            <w:pPr>
              <w:pStyle w:val="Tabellentext"/>
              <w:tabs>
                <w:tab w:val="left" w:pos="1110"/>
              </w:tabs>
            </w:pPr>
            <w:r>
              <w:t>05/1</w:t>
            </w:r>
            <w:r>
              <w:tab/>
            </w:r>
          </w:p>
        </w:tc>
        <w:tc>
          <w:tcPr>
            <w:tcW w:w="7857" w:type="dxa"/>
          </w:tcPr>
          <w:p w14:paraId="62C6BE5C" w14:textId="77777777" w:rsidR="00D72693" w:rsidRPr="00743DF3" w:rsidRDefault="008F5D4D" w:rsidP="004A2346">
            <w:pPr>
              <w:pStyle w:val="Tabellentext"/>
            </w:pPr>
            <w:r>
              <w:t>Nasenscheidewandkorrektur</w:t>
            </w:r>
          </w:p>
        </w:tc>
      </w:tr>
      <w:tr w:rsidR="00D72693" w:rsidRPr="00743DF3" w14:paraId="08F2F50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7C4E1C5" w14:textId="77777777" w:rsidR="00D72693" w:rsidRPr="00743DF3" w:rsidRDefault="008F5D4D" w:rsidP="000D33A4">
            <w:pPr>
              <w:pStyle w:val="Tabellentext"/>
              <w:tabs>
                <w:tab w:val="left" w:pos="1110"/>
              </w:tabs>
            </w:pPr>
            <w:r>
              <w:t>07/1</w:t>
            </w:r>
            <w:r>
              <w:tab/>
            </w:r>
          </w:p>
        </w:tc>
        <w:tc>
          <w:tcPr>
            <w:tcW w:w="7857" w:type="dxa"/>
          </w:tcPr>
          <w:p w14:paraId="57162E16" w14:textId="77777777" w:rsidR="00D72693" w:rsidRPr="00743DF3" w:rsidRDefault="008F5D4D" w:rsidP="004A2346">
            <w:pPr>
              <w:pStyle w:val="Tabellentext"/>
            </w:pPr>
            <w:r>
              <w:t>Tonsillektomie</w:t>
            </w:r>
          </w:p>
        </w:tc>
      </w:tr>
      <w:tr w:rsidR="00D72693" w:rsidRPr="00743DF3" w14:paraId="3F6232F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BAE2098" w14:textId="77777777" w:rsidR="00D72693" w:rsidRPr="00743DF3" w:rsidRDefault="008F5D4D" w:rsidP="000D33A4">
            <w:pPr>
              <w:pStyle w:val="Tabellentext"/>
              <w:tabs>
                <w:tab w:val="left" w:pos="1110"/>
              </w:tabs>
            </w:pPr>
            <w:r>
              <w:t>09/1</w:t>
            </w:r>
            <w:r>
              <w:tab/>
            </w:r>
          </w:p>
        </w:tc>
        <w:tc>
          <w:tcPr>
            <w:tcW w:w="7857" w:type="dxa"/>
          </w:tcPr>
          <w:p w14:paraId="12256361" w14:textId="77777777" w:rsidR="00D72693" w:rsidRPr="00743DF3" w:rsidRDefault="008F5D4D" w:rsidP="004A2346">
            <w:pPr>
              <w:pStyle w:val="Tabellentext"/>
            </w:pPr>
            <w:r>
              <w:t>Herzschrittmacher-Implantation</w:t>
            </w:r>
          </w:p>
        </w:tc>
      </w:tr>
      <w:tr w:rsidR="00D72693" w:rsidRPr="00743DF3" w14:paraId="5E59142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54A0672" w14:textId="77777777" w:rsidR="00D72693" w:rsidRPr="00743DF3" w:rsidRDefault="008F5D4D" w:rsidP="000D33A4">
            <w:pPr>
              <w:pStyle w:val="Tabellentext"/>
              <w:tabs>
                <w:tab w:val="left" w:pos="1110"/>
              </w:tabs>
            </w:pPr>
            <w:r>
              <w:t>09/2</w:t>
            </w:r>
            <w:r>
              <w:tab/>
            </w:r>
          </w:p>
        </w:tc>
        <w:tc>
          <w:tcPr>
            <w:tcW w:w="7857" w:type="dxa"/>
          </w:tcPr>
          <w:p w14:paraId="73E61FA6" w14:textId="77777777" w:rsidR="00D72693" w:rsidRPr="00743DF3" w:rsidRDefault="008F5D4D" w:rsidP="004A2346">
            <w:pPr>
              <w:pStyle w:val="Tabellentext"/>
            </w:pPr>
            <w:r>
              <w:t>Herzschrittmacher-Aggregatwechsel</w:t>
            </w:r>
          </w:p>
        </w:tc>
      </w:tr>
      <w:tr w:rsidR="00D72693" w:rsidRPr="00743DF3" w14:paraId="663F175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A66BE90" w14:textId="77777777" w:rsidR="00D72693" w:rsidRPr="00743DF3" w:rsidRDefault="008F5D4D" w:rsidP="000D33A4">
            <w:pPr>
              <w:pStyle w:val="Tabellentext"/>
              <w:tabs>
                <w:tab w:val="left" w:pos="1110"/>
              </w:tabs>
            </w:pPr>
            <w:r>
              <w:t>09/3</w:t>
            </w:r>
            <w:r>
              <w:tab/>
            </w:r>
          </w:p>
        </w:tc>
        <w:tc>
          <w:tcPr>
            <w:tcW w:w="7857" w:type="dxa"/>
          </w:tcPr>
          <w:p w14:paraId="72A95C19" w14:textId="77777777" w:rsidR="00D72693" w:rsidRPr="00743DF3" w:rsidRDefault="008F5D4D" w:rsidP="004A2346">
            <w:pPr>
              <w:pStyle w:val="Tabellentext"/>
            </w:pPr>
            <w:r>
              <w:t>Herzschrittmacher-Revision/-Systemwechsel/-Explantation</w:t>
            </w:r>
          </w:p>
        </w:tc>
      </w:tr>
      <w:tr w:rsidR="00D72693" w:rsidRPr="00743DF3" w14:paraId="49602FF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D6FC3AB" w14:textId="77777777" w:rsidR="00D72693" w:rsidRPr="00743DF3" w:rsidRDefault="008F5D4D" w:rsidP="000D33A4">
            <w:pPr>
              <w:pStyle w:val="Tabellentext"/>
              <w:tabs>
                <w:tab w:val="left" w:pos="1110"/>
              </w:tabs>
            </w:pPr>
            <w:r>
              <w:t>09/4</w:t>
            </w:r>
            <w:r>
              <w:tab/>
            </w:r>
          </w:p>
        </w:tc>
        <w:tc>
          <w:tcPr>
            <w:tcW w:w="7857" w:type="dxa"/>
          </w:tcPr>
          <w:p w14:paraId="63B24725" w14:textId="77777777" w:rsidR="00D72693" w:rsidRPr="00743DF3" w:rsidRDefault="008F5D4D" w:rsidP="004A2346">
            <w:pPr>
              <w:pStyle w:val="Tabellentext"/>
            </w:pPr>
            <w:r>
              <w:t>Implantierbare Defibrillatoren-Implantation</w:t>
            </w:r>
          </w:p>
        </w:tc>
      </w:tr>
      <w:tr w:rsidR="00D72693" w:rsidRPr="00743DF3" w14:paraId="08ED2C3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A1D8C59" w14:textId="77777777" w:rsidR="00D72693" w:rsidRPr="00743DF3" w:rsidRDefault="008F5D4D" w:rsidP="000D33A4">
            <w:pPr>
              <w:pStyle w:val="Tabellentext"/>
              <w:tabs>
                <w:tab w:val="left" w:pos="1110"/>
              </w:tabs>
            </w:pPr>
            <w:r>
              <w:t>09/5</w:t>
            </w:r>
            <w:r>
              <w:tab/>
            </w:r>
          </w:p>
        </w:tc>
        <w:tc>
          <w:tcPr>
            <w:tcW w:w="7857" w:type="dxa"/>
          </w:tcPr>
          <w:p w14:paraId="2A9DF5D8" w14:textId="77777777" w:rsidR="00D72693" w:rsidRPr="00743DF3" w:rsidRDefault="008F5D4D" w:rsidP="004A2346">
            <w:pPr>
              <w:pStyle w:val="Tabellentext"/>
            </w:pPr>
            <w:r>
              <w:t>Implantierbare Defibrillatoren-Aggregatwechsel</w:t>
            </w:r>
          </w:p>
        </w:tc>
      </w:tr>
      <w:tr w:rsidR="00D72693" w:rsidRPr="00743DF3" w14:paraId="06873EA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DC55402" w14:textId="77777777" w:rsidR="00D72693" w:rsidRPr="00743DF3" w:rsidRDefault="008F5D4D" w:rsidP="000D33A4">
            <w:pPr>
              <w:pStyle w:val="Tabellentext"/>
              <w:tabs>
                <w:tab w:val="left" w:pos="1110"/>
              </w:tabs>
            </w:pPr>
            <w:r>
              <w:t>09/6</w:t>
            </w:r>
            <w:r>
              <w:tab/>
            </w:r>
          </w:p>
        </w:tc>
        <w:tc>
          <w:tcPr>
            <w:tcW w:w="7857" w:type="dxa"/>
          </w:tcPr>
          <w:p w14:paraId="66347C08" w14:textId="77777777" w:rsidR="00D72693" w:rsidRPr="00743DF3" w:rsidRDefault="008F5D4D" w:rsidP="004A2346">
            <w:pPr>
              <w:pStyle w:val="Tabellentext"/>
            </w:pPr>
            <w:r>
              <w:t>Implantierbare Defibrillatoren-Revision/-Systemwechsel/-Explantation</w:t>
            </w:r>
          </w:p>
        </w:tc>
      </w:tr>
      <w:tr w:rsidR="00D72693" w:rsidRPr="00743DF3" w14:paraId="606975E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D7BA7A0" w14:textId="77777777" w:rsidR="00D72693" w:rsidRPr="00743DF3" w:rsidRDefault="008F5D4D" w:rsidP="000D33A4">
            <w:pPr>
              <w:pStyle w:val="Tabellentext"/>
              <w:tabs>
                <w:tab w:val="left" w:pos="1110"/>
              </w:tabs>
            </w:pPr>
            <w:r>
              <w:t>10/1</w:t>
            </w:r>
            <w:r>
              <w:tab/>
            </w:r>
          </w:p>
        </w:tc>
        <w:tc>
          <w:tcPr>
            <w:tcW w:w="7857" w:type="dxa"/>
          </w:tcPr>
          <w:p w14:paraId="5BDA4A83" w14:textId="77777777" w:rsidR="00D72693" w:rsidRPr="00743DF3" w:rsidRDefault="008F5D4D" w:rsidP="004A2346">
            <w:pPr>
              <w:pStyle w:val="Tabellentext"/>
            </w:pPr>
            <w:r>
              <w:t>Varizenchirurgie</w:t>
            </w:r>
          </w:p>
        </w:tc>
      </w:tr>
      <w:tr w:rsidR="00D72693" w:rsidRPr="00743DF3" w14:paraId="695E710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8DE0C58" w14:textId="77777777" w:rsidR="00D72693" w:rsidRPr="00743DF3" w:rsidRDefault="008F5D4D" w:rsidP="000D33A4">
            <w:pPr>
              <w:pStyle w:val="Tabellentext"/>
              <w:tabs>
                <w:tab w:val="left" w:pos="1110"/>
              </w:tabs>
            </w:pPr>
            <w:r>
              <w:t>10/2</w:t>
            </w:r>
            <w:r>
              <w:tab/>
            </w:r>
          </w:p>
        </w:tc>
        <w:tc>
          <w:tcPr>
            <w:tcW w:w="7857" w:type="dxa"/>
          </w:tcPr>
          <w:p w14:paraId="098C607E" w14:textId="77777777" w:rsidR="00D72693" w:rsidRPr="00743DF3" w:rsidRDefault="008F5D4D" w:rsidP="004A2346">
            <w:pPr>
              <w:pStyle w:val="Tabellentext"/>
            </w:pPr>
            <w:r>
              <w:t>Karotis-Rekonstruktion</w:t>
            </w:r>
          </w:p>
        </w:tc>
      </w:tr>
      <w:tr w:rsidR="00D72693" w:rsidRPr="00743DF3" w14:paraId="1BADFA7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723F129" w14:textId="77777777" w:rsidR="00D72693" w:rsidRPr="00743DF3" w:rsidRDefault="008F5D4D" w:rsidP="000D33A4">
            <w:pPr>
              <w:pStyle w:val="Tabellentext"/>
              <w:tabs>
                <w:tab w:val="left" w:pos="1110"/>
              </w:tabs>
            </w:pPr>
            <w:r>
              <w:t>12/1</w:t>
            </w:r>
            <w:r>
              <w:tab/>
            </w:r>
          </w:p>
        </w:tc>
        <w:tc>
          <w:tcPr>
            <w:tcW w:w="7857" w:type="dxa"/>
          </w:tcPr>
          <w:p w14:paraId="68E7B23F" w14:textId="77777777" w:rsidR="00D72693" w:rsidRPr="00743DF3" w:rsidRDefault="008F5D4D" w:rsidP="004A2346">
            <w:pPr>
              <w:pStyle w:val="Tabellentext"/>
            </w:pPr>
            <w:r>
              <w:t>Cholezystektomie</w:t>
            </w:r>
          </w:p>
        </w:tc>
      </w:tr>
      <w:tr w:rsidR="00D72693" w:rsidRPr="00743DF3" w14:paraId="330672F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C6FAB48" w14:textId="77777777" w:rsidR="00D72693" w:rsidRPr="00743DF3" w:rsidRDefault="008F5D4D" w:rsidP="000D33A4">
            <w:pPr>
              <w:pStyle w:val="Tabellentext"/>
              <w:tabs>
                <w:tab w:val="left" w:pos="1110"/>
              </w:tabs>
            </w:pPr>
            <w:r>
              <w:t>12/2</w:t>
            </w:r>
            <w:r>
              <w:tab/>
            </w:r>
          </w:p>
        </w:tc>
        <w:tc>
          <w:tcPr>
            <w:tcW w:w="7857" w:type="dxa"/>
          </w:tcPr>
          <w:p w14:paraId="630ADE7E" w14:textId="77777777" w:rsidR="00D72693" w:rsidRPr="00743DF3" w:rsidRDefault="008F5D4D" w:rsidP="004A2346">
            <w:pPr>
              <w:pStyle w:val="Tabellentext"/>
            </w:pPr>
            <w:r>
              <w:t>Appendektomie</w:t>
            </w:r>
          </w:p>
        </w:tc>
      </w:tr>
      <w:tr w:rsidR="00D72693" w:rsidRPr="00743DF3" w14:paraId="1F1F7AB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97677B5" w14:textId="77777777" w:rsidR="00D72693" w:rsidRPr="00743DF3" w:rsidRDefault="008F5D4D" w:rsidP="000D33A4">
            <w:pPr>
              <w:pStyle w:val="Tabellentext"/>
              <w:tabs>
                <w:tab w:val="left" w:pos="1110"/>
              </w:tabs>
            </w:pPr>
            <w:r>
              <w:t>12/3</w:t>
            </w:r>
            <w:r>
              <w:tab/>
            </w:r>
          </w:p>
        </w:tc>
        <w:tc>
          <w:tcPr>
            <w:tcW w:w="7857" w:type="dxa"/>
          </w:tcPr>
          <w:p w14:paraId="70DB10C6" w14:textId="77777777" w:rsidR="00D72693" w:rsidRPr="00743DF3" w:rsidRDefault="008F5D4D" w:rsidP="004A2346">
            <w:pPr>
              <w:pStyle w:val="Tabellentext"/>
            </w:pPr>
            <w:r>
              <w:t>Leistenhernie</w:t>
            </w:r>
          </w:p>
        </w:tc>
      </w:tr>
      <w:tr w:rsidR="00D72693" w:rsidRPr="00743DF3" w14:paraId="3421446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5B3587C" w14:textId="77777777" w:rsidR="00D72693" w:rsidRPr="00743DF3" w:rsidRDefault="008F5D4D" w:rsidP="000D33A4">
            <w:pPr>
              <w:pStyle w:val="Tabellentext"/>
              <w:tabs>
                <w:tab w:val="left" w:pos="1110"/>
              </w:tabs>
            </w:pPr>
            <w:r>
              <w:t>14/1</w:t>
            </w:r>
            <w:r>
              <w:tab/>
            </w:r>
          </w:p>
        </w:tc>
        <w:tc>
          <w:tcPr>
            <w:tcW w:w="7857" w:type="dxa"/>
          </w:tcPr>
          <w:p w14:paraId="1C5641A6" w14:textId="77777777" w:rsidR="00D72693" w:rsidRPr="00743DF3" w:rsidRDefault="008F5D4D" w:rsidP="004A2346">
            <w:pPr>
              <w:pStyle w:val="Tabellentext"/>
            </w:pPr>
            <w:r>
              <w:t>Prostataresektion</w:t>
            </w:r>
          </w:p>
        </w:tc>
      </w:tr>
      <w:tr w:rsidR="00D72693" w:rsidRPr="00743DF3" w14:paraId="3DE184B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B4A5871" w14:textId="77777777" w:rsidR="00D72693" w:rsidRPr="00743DF3" w:rsidRDefault="008F5D4D" w:rsidP="000D33A4">
            <w:pPr>
              <w:pStyle w:val="Tabellentext"/>
              <w:tabs>
                <w:tab w:val="left" w:pos="1110"/>
              </w:tabs>
            </w:pPr>
            <w:r>
              <w:t>15/1</w:t>
            </w:r>
            <w:r>
              <w:tab/>
            </w:r>
          </w:p>
        </w:tc>
        <w:tc>
          <w:tcPr>
            <w:tcW w:w="7857" w:type="dxa"/>
          </w:tcPr>
          <w:p w14:paraId="6E2FE142" w14:textId="77777777" w:rsidR="00D72693" w:rsidRPr="00743DF3" w:rsidRDefault="008F5D4D" w:rsidP="004A2346">
            <w:pPr>
              <w:pStyle w:val="Tabellentext"/>
            </w:pPr>
            <w:r>
              <w:t>Gynäkologische Operationen</w:t>
            </w:r>
          </w:p>
        </w:tc>
      </w:tr>
      <w:tr w:rsidR="00D72693" w:rsidRPr="00743DF3" w14:paraId="5B6AAE5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FACE49B" w14:textId="77777777" w:rsidR="00D72693" w:rsidRPr="00743DF3" w:rsidRDefault="008F5D4D" w:rsidP="000D33A4">
            <w:pPr>
              <w:pStyle w:val="Tabellentext"/>
              <w:tabs>
                <w:tab w:val="left" w:pos="1110"/>
              </w:tabs>
            </w:pPr>
            <w:r>
              <w:t>16/1</w:t>
            </w:r>
            <w:r>
              <w:tab/>
            </w:r>
          </w:p>
        </w:tc>
        <w:tc>
          <w:tcPr>
            <w:tcW w:w="7857" w:type="dxa"/>
          </w:tcPr>
          <w:p w14:paraId="76CAC168" w14:textId="77777777" w:rsidR="00D72693" w:rsidRPr="00743DF3" w:rsidRDefault="008F5D4D" w:rsidP="004A2346">
            <w:pPr>
              <w:pStyle w:val="Tabellentext"/>
            </w:pPr>
            <w:r>
              <w:t>Geburtshilfe</w:t>
            </w:r>
          </w:p>
        </w:tc>
      </w:tr>
      <w:tr w:rsidR="00D72693" w:rsidRPr="00743DF3" w14:paraId="729697D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6AF0750" w14:textId="77777777" w:rsidR="00D72693" w:rsidRPr="00743DF3" w:rsidRDefault="008F5D4D" w:rsidP="000D33A4">
            <w:pPr>
              <w:pStyle w:val="Tabellentext"/>
              <w:tabs>
                <w:tab w:val="left" w:pos="1110"/>
              </w:tabs>
            </w:pPr>
            <w:r>
              <w:t>17/1</w:t>
            </w:r>
            <w:r>
              <w:tab/>
            </w:r>
          </w:p>
        </w:tc>
        <w:tc>
          <w:tcPr>
            <w:tcW w:w="7857" w:type="dxa"/>
          </w:tcPr>
          <w:p w14:paraId="23B85B63" w14:textId="77777777" w:rsidR="00D72693" w:rsidRPr="00743DF3" w:rsidRDefault="008F5D4D" w:rsidP="004A2346">
            <w:pPr>
              <w:pStyle w:val="Tabellentext"/>
            </w:pPr>
            <w:r>
              <w:t>Hüftgelenknahe Femurfraktur</w:t>
            </w:r>
          </w:p>
        </w:tc>
      </w:tr>
      <w:tr w:rsidR="00D72693" w:rsidRPr="00743DF3" w14:paraId="10FCBBE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64BF9C3" w14:textId="77777777" w:rsidR="00D72693" w:rsidRPr="00743DF3" w:rsidRDefault="008F5D4D" w:rsidP="000D33A4">
            <w:pPr>
              <w:pStyle w:val="Tabellentext"/>
              <w:tabs>
                <w:tab w:val="left" w:pos="1110"/>
              </w:tabs>
            </w:pPr>
            <w:r>
              <w:t>17/6</w:t>
            </w:r>
            <w:r>
              <w:tab/>
            </w:r>
          </w:p>
        </w:tc>
        <w:tc>
          <w:tcPr>
            <w:tcW w:w="7857" w:type="dxa"/>
          </w:tcPr>
          <w:p w14:paraId="7BB95B9E" w14:textId="77777777" w:rsidR="00D72693" w:rsidRPr="00743DF3" w:rsidRDefault="008F5D4D" w:rsidP="004A2346">
            <w:pPr>
              <w:pStyle w:val="Tabellentext"/>
            </w:pPr>
            <w:r>
              <w:t>Knie-Schlittenprothesen-Erstimplantation</w:t>
            </w:r>
          </w:p>
        </w:tc>
      </w:tr>
      <w:tr w:rsidR="00D72693" w:rsidRPr="00743DF3" w14:paraId="08413C9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AC252EE" w14:textId="77777777" w:rsidR="00D72693" w:rsidRPr="00743DF3" w:rsidRDefault="008F5D4D" w:rsidP="000D33A4">
            <w:pPr>
              <w:pStyle w:val="Tabellentext"/>
              <w:tabs>
                <w:tab w:val="left" w:pos="1110"/>
              </w:tabs>
            </w:pPr>
            <w:r>
              <w:t>18/1</w:t>
            </w:r>
            <w:r>
              <w:tab/>
            </w:r>
          </w:p>
        </w:tc>
        <w:tc>
          <w:tcPr>
            <w:tcW w:w="7857" w:type="dxa"/>
          </w:tcPr>
          <w:p w14:paraId="1BF45A84" w14:textId="77777777" w:rsidR="00D72693" w:rsidRPr="00743DF3" w:rsidRDefault="008F5D4D" w:rsidP="004A2346">
            <w:pPr>
              <w:pStyle w:val="Tabellentext"/>
            </w:pPr>
            <w:r>
              <w:t>Mammachirurgie</w:t>
            </w:r>
          </w:p>
        </w:tc>
      </w:tr>
      <w:tr w:rsidR="00D72693" w:rsidRPr="00743DF3" w14:paraId="1ED257B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9BD4C82" w14:textId="77777777" w:rsidR="00D72693" w:rsidRPr="00743DF3" w:rsidRDefault="008F5D4D" w:rsidP="000D33A4">
            <w:pPr>
              <w:pStyle w:val="Tabellentext"/>
              <w:tabs>
                <w:tab w:val="left" w:pos="1110"/>
              </w:tabs>
            </w:pPr>
            <w:r>
              <w:t>CHE</w:t>
            </w:r>
            <w:r>
              <w:tab/>
            </w:r>
          </w:p>
        </w:tc>
        <w:tc>
          <w:tcPr>
            <w:tcW w:w="7857" w:type="dxa"/>
          </w:tcPr>
          <w:p w14:paraId="7E2CFC27" w14:textId="77777777" w:rsidR="00D72693" w:rsidRPr="00743DF3" w:rsidRDefault="008F5D4D" w:rsidP="004A2346">
            <w:pPr>
              <w:pStyle w:val="Tabellentext"/>
            </w:pPr>
            <w:r>
              <w:t>Cholezystektomie</w:t>
            </w:r>
          </w:p>
        </w:tc>
      </w:tr>
      <w:tr w:rsidR="00D72693" w:rsidRPr="00743DF3" w14:paraId="2C2C4AF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67B9831" w14:textId="77777777" w:rsidR="00D72693" w:rsidRPr="00743DF3" w:rsidRDefault="008F5D4D" w:rsidP="000D33A4">
            <w:pPr>
              <w:pStyle w:val="Tabellentext"/>
              <w:tabs>
                <w:tab w:val="left" w:pos="1110"/>
              </w:tabs>
            </w:pPr>
            <w:r>
              <w:t>CHE_HE</w:t>
            </w:r>
            <w:r>
              <w:tab/>
            </w:r>
          </w:p>
        </w:tc>
        <w:tc>
          <w:tcPr>
            <w:tcW w:w="7857" w:type="dxa"/>
          </w:tcPr>
          <w:p w14:paraId="4E8A56AF" w14:textId="77777777" w:rsidR="00D72693" w:rsidRPr="00743DF3" w:rsidRDefault="008F5D4D" w:rsidP="004A2346">
            <w:pPr>
              <w:pStyle w:val="Tabellentext"/>
            </w:pPr>
            <w:r>
              <w:t>Cholezystektomie (nur Hessen)</w:t>
            </w:r>
          </w:p>
        </w:tc>
      </w:tr>
      <w:tr w:rsidR="00D72693" w:rsidRPr="00743DF3" w14:paraId="4960B13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A44EC4D" w14:textId="77777777" w:rsidR="00D72693" w:rsidRPr="00743DF3" w:rsidRDefault="008F5D4D" w:rsidP="000D33A4">
            <w:pPr>
              <w:pStyle w:val="Tabellentext"/>
              <w:tabs>
                <w:tab w:val="left" w:pos="1110"/>
              </w:tabs>
            </w:pPr>
            <w:r>
              <w:t>DEK</w:t>
            </w:r>
            <w:r>
              <w:tab/>
            </w:r>
          </w:p>
        </w:tc>
        <w:tc>
          <w:tcPr>
            <w:tcW w:w="7857" w:type="dxa"/>
          </w:tcPr>
          <w:p w14:paraId="012A2882" w14:textId="77777777" w:rsidR="00D72693" w:rsidRPr="00743DF3" w:rsidRDefault="008F5D4D" w:rsidP="004A2346">
            <w:pPr>
              <w:pStyle w:val="Tabellentext"/>
            </w:pPr>
            <w:r>
              <w:t>Dekubitusprophylaxe</w:t>
            </w:r>
          </w:p>
        </w:tc>
      </w:tr>
      <w:tr w:rsidR="00D72693" w:rsidRPr="00743DF3" w14:paraId="6B1E5A8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D7C1282" w14:textId="77777777" w:rsidR="00D72693" w:rsidRPr="00743DF3" w:rsidRDefault="008F5D4D" w:rsidP="000D33A4">
            <w:pPr>
              <w:pStyle w:val="Tabellentext"/>
              <w:tabs>
                <w:tab w:val="left" w:pos="1110"/>
              </w:tabs>
            </w:pPr>
            <w:r>
              <w:t>HCH</w:t>
            </w:r>
            <w:r>
              <w:tab/>
            </w:r>
          </w:p>
        </w:tc>
        <w:tc>
          <w:tcPr>
            <w:tcW w:w="7857" w:type="dxa"/>
          </w:tcPr>
          <w:p w14:paraId="3BDEBDA6" w14:textId="77777777" w:rsidR="00D72693" w:rsidRPr="00743DF3" w:rsidRDefault="008F5D4D" w:rsidP="004A2346">
            <w:pPr>
              <w:pStyle w:val="Tabellentext"/>
            </w:pPr>
            <w:r>
              <w:t>Herzchirurgie</w:t>
            </w:r>
          </w:p>
        </w:tc>
      </w:tr>
      <w:tr w:rsidR="00D72693" w:rsidRPr="00743DF3" w14:paraId="2373EBE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683C2FD" w14:textId="77777777" w:rsidR="00D72693" w:rsidRPr="00743DF3" w:rsidRDefault="008F5D4D" w:rsidP="000D33A4">
            <w:pPr>
              <w:pStyle w:val="Tabellentext"/>
              <w:tabs>
                <w:tab w:val="left" w:pos="1110"/>
              </w:tabs>
            </w:pPr>
            <w:r>
              <w:t>HEP</w:t>
            </w:r>
            <w:r>
              <w:tab/>
            </w:r>
          </w:p>
        </w:tc>
        <w:tc>
          <w:tcPr>
            <w:tcW w:w="7857" w:type="dxa"/>
          </w:tcPr>
          <w:p w14:paraId="07DC2494" w14:textId="77777777" w:rsidR="00D72693" w:rsidRPr="00743DF3" w:rsidRDefault="008F5D4D" w:rsidP="004A2346">
            <w:pPr>
              <w:pStyle w:val="Tabellentext"/>
            </w:pPr>
            <w:r>
              <w:t>Hüftendoprothesenversorgung</w:t>
            </w:r>
          </w:p>
        </w:tc>
      </w:tr>
      <w:tr w:rsidR="00D72693" w:rsidRPr="00743DF3" w14:paraId="0CE04C7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12CCD5D" w14:textId="77777777" w:rsidR="00D72693" w:rsidRPr="00743DF3" w:rsidRDefault="008F5D4D" w:rsidP="000D33A4">
            <w:pPr>
              <w:pStyle w:val="Tabellentext"/>
              <w:tabs>
                <w:tab w:val="left" w:pos="1110"/>
              </w:tabs>
            </w:pPr>
            <w:r>
              <w:t>HTXM</w:t>
            </w:r>
            <w:r>
              <w:tab/>
            </w:r>
          </w:p>
        </w:tc>
        <w:tc>
          <w:tcPr>
            <w:tcW w:w="7857" w:type="dxa"/>
          </w:tcPr>
          <w:p w14:paraId="1ECF2C39" w14:textId="77777777" w:rsidR="00D72693" w:rsidRPr="00743DF3" w:rsidRDefault="008F5D4D" w:rsidP="004A2346">
            <w:pPr>
              <w:pStyle w:val="Tabellentext"/>
            </w:pPr>
            <w:r>
              <w:t>Herztransplantation, Herzunterstützungssysteme/Kunstherzen</w:t>
            </w:r>
          </w:p>
        </w:tc>
      </w:tr>
      <w:tr w:rsidR="00D72693" w:rsidRPr="00743DF3" w14:paraId="117C87F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3E24F32" w14:textId="77777777" w:rsidR="00D72693" w:rsidRPr="00743DF3" w:rsidRDefault="008F5D4D" w:rsidP="000D33A4">
            <w:pPr>
              <w:pStyle w:val="Tabellentext"/>
              <w:tabs>
                <w:tab w:val="left" w:pos="1110"/>
              </w:tabs>
            </w:pPr>
            <w:r>
              <w:t>KEP</w:t>
            </w:r>
            <w:r>
              <w:tab/>
            </w:r>
          </w:p>
        </w:tc>
        <w:tc>
          <w:tcPr>
            <w:tcW w:w="7857" w:type="dxa"/>
          </w:tcPr>
          <w:p w14:paraId="6C04DC18" w14:textId="77777777" w:rsidR="00D72693" w:rsidRPr="00743DF3" w:rsidRDefault="008F5D4D" w:rsidP="004A2346">
            <w:pPr>
              <w:pStyle w:val="Tabellentext"/>
            </w:pPr>
            <w:r>
              <w:t>Knieendoprothesenversorgung</w:t>
            </w:r>
          </w:p>
        </w:tc>
      </w:tr>
      <w:tr w:rsidR="00D72693" w:rsidRPr="00743DF3" w14:paraId="1B310CA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179FE1A" w14:textId="77777777" w:rsidR="00D72693" w:rsidRPr="00743DF3" w:rsidRDefault="008F5D4D" w:rsidP="000D33A4">
            <w:pPr>
              <w:pStyle w:val="Tabellentext"/>
              <w:tabs>
                <w:tab w:val="left" w:pos="1110"/>
              </w:tabs>
            </w:pPr>
            <w:r>
              <w:t>LLS</w:t>
            </w:r>
            <w:r>
              <w:tab/>
            </w:r>
          </w:p>
        </w:tc>
        <w:tc>
          <w:tcPr>
            <w:tcW w:w="7857" w:type="dxa"/>
          </w:tcPr>
          <w:p w14:paraId="70161BAF" w14:textId="77777777" w:rsidR="00D72693" w:rsidRPr="00743DF3" w:rsidRDefault="008F5D4D" w:rsidP="004A2346">
            <w:pPr>
              <w:pStyle w:val="Tabellentext"/>
            </w:pPr>
            <w:r>
              <w:t>Leberlebendspende</w:t>
            </w:r>
          </w:p>
        </w:tc>
      </w:tr>
      <w:tr w:rsidR="00D72693" w:rsidRPr="00743DF3" w14:paraId="56C993E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3C00551" w14:textId="77777777" w:rsidR="00D72693" w:rsidRPr="00743DF3" w:rsidRDefault="008F5D4D" w:rsidP="000D33A4">
            <w:pPr>
              <w:pStyle w:val="Tabellentext"/>
              <w:tabs>
                <w:tab w:val="left" w:pos="1110"/>
              </w:tabs>
            </w:pPr>
            <w:r>
              <w:t>LTX</w:t>
            </w:r>
            <w:r>
              <w:tab/>
            </w:r>
          </w:p>
        </w:tc>
        <w:tc>
          <w:tcPr>
            <w:tcW w:w="7857" w:type="dxa"/>
          </w:tcPr>
          <w:p w14:paraId="3898BE4E" w14:textId="77777777" w:rsidR="00D72693" w:rsidRPr="00743DF3" w:rsidRDefault="008F5D4D" w:rsidP="004A2346">
            <w:pPr>
              <w:pStyle w:val="Tabellentext"/>
            </w:pPr>
            <w:r>
              <w:t>Lebertransplantation</w:t>
            </w:r>
          </w:p>
        </w:tc>
      </w:tr>
      <w:tr w:rsidR="00D72693" w:rsidRPr="00743DF3" w14:paraId="16BEDE9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E3C998E" w14:textId="77777777" w:rsidR="00D72693" w:rsidRPr="00743DF3" w:rsidRDefault="008F5D4D" w:rsidP="000D33A4">
            <w:pPr>
              <w:pStyle w:val="Tabellentext"/>
              <w:tabs>
                <w:tab w:val="left" w:pos="1110"/>
              </w:tabs>
            </w:pPr>
            <w:r>
              <w:t>LUTX</w:t>
            </w:r>
            <w:r>
              <w:tab/>
            </w:r>
          </w:p>
        </w:tc>
        <w:tc>
          <w:tcPr>
            <w:tcW w:w="7857" w:type="dxa"/>
          </w:tcPr>
          <w:p w14:paraId="45DBA7BD" w14:textId="77777777" w:rsidR="00D72693" w:rsidRPr="00743DF3" w:rsidRDefault="008F5D4D" w:rsidP="004A2346">
            <w:pPr>
              <w:pStyle w:val="Tabellentext"/>
            </w:pPr>
            <w:r>
              <w:t>Lungen- und Herz-Lungentransplantation</w:t>
            </w:r>
          </w:p>
        </w:tc>
      </w:tr>
      <w:tr w:rsidR="00D72693" w:rsidRPr="00743DF3" w14:paraId="3815345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36F2EE3" w14:textId="77777777" w:rsidR="00D72693" w:rsidRPr="00743DF3" w:rsidRDefault="008F5D4D" w:rsidP="000D33A4">
            <w:pPr>
              <w:pStyle w:val="Tabellentext"/>
              <w:tabs>
                <w:tab w:val="left" w:pos="1110"/>
              </w:tabs>
            </w:pPr>
            <w:r>
              <w:t>MRE_HE</w:t>
            </w:r>
            <w:r>
              <w:tab/>
            </w:r>
          </w:p>
        </w:tc>
        <w:tc>
          <w:tcPr>
            <w:tcW w:w="7857" w:type="dxa"/>
          </w:tcPr>
          <w:p w14:paraId="4B668BFD" w14:textId="77777777" w:rsidR="00D72693" w:rsidRPr="00743DF3" w:rsidRDefault="008F5D4D" w:rsidP="004A2346">
            <w:pPr>
              <w:pStyle w:val="Tabellentext"/>
            </w:pPr>
            <w:r>
              <w:t>Multiresistente Erreger (nur Hessen)</w:t>
            </w:r>
          </w:p>
        </w:tc>
      </w:tr>
      <w:tr w:rsidR="00D72693" w:rsidRPr="00743DF3" w14:paraId="15C1626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086AA41" w14:textId="77777777" w:rsidR="00D72693" w:rsidRPr="00743DF3" w:rsidRDefault="008F5D4D" w:rsidP="000D33A4">
            <w:pPr>
              <w:pStyle w:val="Tabellentext"/>
              <w:tabs>
                <w:tab w:val="left" w:pos="1110"/>
              </w:tabs>
            </w:pPr>
            <w:r>
              <w:lastRenderedPageBreak/>
              <w:t>NEO</w:t>
            </w:r>
            <w:r>
              <w:tab/>
            </w:r>
          </w:p>
        </w:tc>
        <w:tc>
          <w:tcPr>
            <w:tcW w:w="7857" w:type="dxa"/>
          </w:tcPr>
          <w:p w14:paraId="693E4A9D" w14:textId="77777777" w:rsidR="00D72693" w:rsidRPr="00743DF3" w:rsidRDefault="008F5D4D" w:rsidP="004A2346">
            <w:pPr>
              <w:pStyle w:val="Tabellentext"/>
            </w:pPr>
            <w:r>
              <w:t>Neonatologie</w:t>
            </w:r>
          </w:p>
        </w:tc>
      </w:tr>
      <w:tr w:rsidR="00D72693" w:rsidRPr="00743DF3" w14:paraId="4A526F5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6E9869A" w14:textId="77777777" w:rsidR="00D72693" w:rsidRPr="00743DF3" w:rsidRDefault="008F5D4D" w:rsidP="000D33A4">
            <w:pPr>
              <w:pStyle w:val="Tabellentext"/>
              <w:tabs>
                <w:tab w:val="left" w:pos="1110"/>
              </w:tabs>
            </w:pPr>
            <w:r>
              <w:t>NLS</w:t>
            </w:r>
            <w:r>
              <w:tab/>
            </w:r>
          </w:p>
        </w:tc>
        <w:tc>
          <w:tcPr>
            <w:tcW w:w="7857" w:type="dxa"/>
          </w:tcPr>
          <w:p w14:paraId="37DD92B8" w14:textId="77777777" w:rsidR="00D72693" w:rsidRPr="00743DF3" w:rsidRDefault="008F5D4D" w:rsidP="004A2346">
            <w:pPr>
              <w:pStyle w:val="Tabellentext"/>
            </w:pPr>
            <w:r>
              <w:t>Nierenlebendspende</w:t>
            </w:r>
          </w:p>
        </w:tc>
      </w:tr>
      <w:tr w:rsidR="00D72693" w:rsidRPr="00743DF3" w14:paraId="7988912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78635EB" w14:textId="77777777" w:rsidR="00D72693" w:rsidRPr="00743DF3" w:rsidRDefault="008F5D4D" w:rsidP="000D33A4">
            <w:pPr>
              <w:pStyle w:val="Tabellentext"/>
              <w:tabs>
                <w:tab w:val="left" w:pos="1110"/>
              </w:tabs>
            </w:pPr>
            <w:r>
              <w:t>NNH</w:t>
            </w:r>
            <w:r>
              <w:tab/>
            </w:r>
          </w:p>
        </w:tc>
        <w:tc>
          <w:tcPr>
            <w:tcW w:w="7857" w:type="dxa"/>
          </w:tcPr>
          <w:p w14:paraId="52CF65FE" w14:textId="77777777" w:rsidR="00D72693" w:rsidRPr="00743DF3" w:rsidRDefault="008F5D4D" w:rsidP="004A2346">
            <w:pPr>
              <w:pStyle w:val="Tabellentext"/>
            </w:pPr>
            <w:r>
              <w:t>Endonasale Nasennebenhöhleneingriffe</w:t>
            </w:r>
          </w:p>
        </w:tc>
      </w:tr>
      <w:tr w:rsidR="00D72693" w:rsidRPr="00743DF3" w14:paraId="6D4B201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7352A69" w14:textId="77777777" w:rsidR="00D72693" w:rsidRPr="00743DF3" w:rsidRDefault="008F5D4D" w:rsidP="000D33A4">
            <w:pPr>
              <w:pStyle w:val="Tabellentext"/>
              <w:tabs>
                <w:tab w:val="left" w:pos="1110"/>
              </w:tabs>
            </w:pPr>
            <w:r>
              <w:t>PCI</w:t>
            </w:r>
            <w:r>
              <w:tab/>
            </w:r>
          </w:p>
        </w:tc>
        <w:tc>
          <w:tcPr>
            <w:tcW w:w="7857" w:type="dxa"/>
          </w:tcPr>
          <w:p w14:paraId="1DA8BC43" w14:textId="77777777" w:rsidR="00D72693" w:rsidRPr="00743DF3" w:rsidRDefault="008F5D4D" w:rsidP="004A2346">
            <w:pPr>
              <w:pStyle w:val="Tabellentext"/>
            </w:pPr>
            <w:r>
              <w:t>Perkutane Koronarintervention und Koronarangiographie</w:t>
            </w:r>
          </w:p>
        </w:tc>
      </w:tr>
      <w:tr w:rsidR="00D72693" w:rsidRPr="00743DF3" w14:paraId="4F1EA0D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61A222F" w14:textId="77777777" w:rsidR="00D72693" w:rsidRPr="00743DF3" w:rsidRDefault="008F5D4D" w:rsidP="000D33A4">
            <w:pPr>
              <w:pStyle w:val="Tabellentext"/>
              <w:tabs>
                <w:tab w:val="left" w:pos="1110"/>
              </w:tabs>
            </w:pPr>
            <w:r>
              <w:t>PNEU</w:t>
            </w:r>
            <w:r>
              <w:tab/>
            </w:r>
          </w:p>
        </w:tc>
        <w:tc>
          <w:tcPr>
            <w:tcW w:w="7857" w:type="dxa"/>
          </w:tcPr>
          <w:p w14:paraId="639E6892" w14:textId="77777777" w:rsidR="00D72693" w:rsidRPr="00743DF3" w:rsidRDefault="008F5D4D" w:rsidP="004A2346">
            <w:pPr>
              <w:pStyle w:val="Tabellentext"/>
            </w:pPr>
            <w:r>
              <w:t>Ambulant erworbene Pneumonie</w:t>
            </w:r>
          </w:p>
        </w:tc>
      </w:tr>
      <w:tr w:rsidR="00D72693" w:rsidRPr="00743DF3" w14:paraId="4AB5E31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50D8FAE" w14:textId="77777777" w:rsidR="00D72693" w:rsidRPr="00743DF3" w:rsidRDefault="008F5D4D" w:rsidP="000D33A4">
            <w:pPr>
              <w:pStyle w:val="Tabellentext"/>
              <w:tabs>
                <w:tab w:val="left" w:pos="1110"/>
              </w:tabs>
            </w:pPr>
            <w:r>
              <w:t>PNTX</w:t>
            </w:r>
            <w:r>
              <w:tab/>
            </w:r>
          </w:p>
        </w:tc>
        <w:tc>
          <w:tcPr>
            <w:tcW w:w="7857" w:type="dxa"/>
          </w:tcPr>
          <w:p w14:paraId="544DE0CC" w14:textId="77777777" w:rsidR="00D72693" w:rsidRPr="00743DF3" w:rsidRDefault="008F5D4D" w:rsidP="004A2346">
            <w:pPr>
              <w:pStyle w:val="Tabellentext"/>
            </w:pPr>
            <w:r>
              <w:t>Nieren- und Pankreas- (Nieren-) transplantation</w:t>
            </w:r>
          </w:p>
        </w:tc>
      </w:tr>
      <w:tr w:rsidR="00D72693" w:rsidRPr="00743DF3" w14:paraId="4B75DE0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ED632FD" w14:textId="77777777" w:rsidR="00D72693" w:rsidRPr="00743DF3" w:rsidRDefault="008F5D4D" w:rsidP="000D33A4">
            <w:pPr>
              <w:pStyle w:val="Tabellentext"/>
              <w:tabs>
                <w:tab w:val="left" w:pos="1110"/>
              </w:tabs>
            </w:pPr>
            <w:r>
              <w:t>SA_FRUEHREHA_HE</w:t>
            </w:r>
            <w:r>
              <w:tab/>
            </w:r>
          </w:p>
        </w:tc>
        <w:tc>
          <w:tcPr>
            <w:tcW w:w="7857" w:type="dxa"/>
          </w:tcPr>
          <w:p w14:paraId="3A6EE5E2" w14:textId="77777777" w:rsidR="00D72693" w:rsidRPr="00743DF3" w:rsidRDefault="008F5D4D" w:rsidP="004A2346">
            <w:pPr>
              <w:pStyle w:val="Tabellentext"/>
            </w:pPr>
            <w:r>
              <w:t>Schlaganfall-Frührehabilitation (nur Hessen)</w:t>
            </w:r>
          </w:p>
        </w:tc>
      </w:tr>
    </w:tbl>
    <w:p w14:paraId="03D28A1C" w14:textId="77777777" w:rsidR="00FD69B0" w:rsidRDefault="00FD69B0">
      <w:pPr>
        <w:sectPr w:rsidR="00FD69B0" w:rsidSect="00D72693">
          <w:headerReference w:type="even" r:id="rId31"/>
          <w:headerReference w:type="default" r:id="rId32"/>
          <w:footerReference w:type="even" r:id="rId33"/>
          <w:footerReference w:type="default" r:id="rId34"/>
          <w:headerReference w:type="first" r:id="rId35"/>
          <w:footerReference w:type="first" r:id="rId36"/>
          <w:pgSz w:w="11906" w:h="16838"/>
          <w:pgMar w:top="1134" w:right="1418" w:bottom="1134" w:left="1418" w:header="567" w:footer="737" w:gutter="0"/>
          <w:cols w:space="708"/>
          <w:docGrid w:linePitch="360"/>
        </w:sectPr>
      </w:pPr>
    </w:p>
    <w:p w14:paraId="3F08FB0F" w14:textId="77777777" w:rsidR="006D1B0D" w:rsidRDefault="008F5D4D" w:rsidP="00CB49A6">
      <w:pPr>
        <w:pStyle w:val="berschrift1ohneGliederung"/>
      </w:pPr>
      <w:bookmarkStart w:id="20" w:name="_Toc38892235"/>
      <w:r w:rsidRPr="00CB49A6">
        <w:lastRenderedPageBreak/>
        <w:t>Anhang</w:t>
      </w:r>
      <w:r>
        <w:t xml:space="preserve"> I</w:t>
      </w:r>
      <w:r>
        <w:t>I</w:t>
      </w:r>
      <w:r>
        <w:t>: Listen</w:t>
      </w:r>
      <w:bookmarkEnd w:id="20"/>
    </w:p>
    <w:p w14:paraId="569452B4" w14:textId="77777777" w:rsidR="008251A1" w:rsidRPr="008251A1" w:rsidRDefault="008F5D4D" w:rsidP="008251A1">
      <w:pPr>
        <w:rPr>
          <w:szCs w:val="20"/>
        </w:rPr>
      </w:pPr>
      <w:r>
        <w:rPr>
          <w:szCs w:val="20"/>
        </w:rPr>
        <w:t>Keine Listen in Verwendung.</w:t>
      </w:r>
    </w:p>
    <w:p w14:paraId="13359E95" w14:textId="77777777" w:rsidR="00FD69B0" w:rsidRDefault="00FD69B0">
      <w:pPr>
        <w:sectPr w:rsidR="00FD69B0" w:rsidSect="00512E87">
          <w:headerReference w:type="even" r:id="rId37"/>
          <w:headerReference w:type="default" r:id="rId38"/>
          <w:footerReference w:type="even" r:id="rId39"/>
          <w:footerReference w:type="default" r:id="rId40"/>
          <w:headerReference w:type="first" r:id="rId41"/>
          <w:footerReference w:type="first" r:id="rId42"/>
          <w:pgSz w:w="16838" w:h="11906" w:orient="landscape" w:code="9"/>
          <w:pgMar w:top="1418" w:right="1134" w:bottom="1418" w:left="1134" w:header="567" w:footer="737" w:gutter="0"/>
          <w:cols w:space="708"/>
          <w:docGrid w:linePitch="360"/>
        </w:sectPr>
      </w:pPr>
    </w:p>
    <w:p w14:paraId="0B116FC8" w14:textId="77777777" w:rsidR="00AB192A" w:rsidRPr="00466442" w:rsidRDefault="008F5D4D" w:rsidP="00466442">
      <w:pPr>
        <w:pStyle w:val="berschrift1ohneGliederung"/>
      </w:pPr>
      <w:bookmarkStart w:id="21" w:name="_Toc38892236"/>
      <w:r w:rsidRPr="00466442">
        <w:lastRenderedPageBreak/>
        <w:t>Anhang</w:t>
      </w:r>
      <w:r>
        <w:t xml:space="preserve"> I</w:t>
      </w:r>
      <w:r>
        <w:t>I</w:t>
      </w:r>
      <w:r>
        <w:t>I</w:t>
      </w:r>
      <w:r w:rsidRPr="00466442">
        <w:t xml:space="preserve">: </w:t>
      </w:r>
      <w:r>
        <w:t>Vorberechnungen</w:t>
      </w:r>
      <w:bookmarkEnd w:id="21"/>
    </w:p>
    <w:p w14:paraId="36FA013B" w14:textId="77777777" w:rsidR="0020484F" w:rsidRPr="00A36F56" w:rsidRDefault="008F5D4D" w:rsidP="00AF1BDA">
      <w:r>
        <w:t>Keine Vorberechnungen in Verwendung.</w:t>
      </w:r>
    </w:p>
    <w:p w14:paraId="300E0967" w14:textId="77777777" w:rsidR="00FD69B0" w:rsidRDefault="00FD69B0">
      <w:pPr>
        <w:sectPr w:rsidR="00FD69B0" w:rsidSect="00F06857">
          <w:headerReference w:type="even" r:id="rId43"/>
          <w:headerReference w:type="default" r:id="rId44"/>
          <w:footerReference w:type="even" r:id="rId45"/>
          <w:footerReference w:type="default" r:id="rId46"/>
          <w:headerReference w:type="first" r:id="rId47"/>
          <w:footerReference w:type="first" r:id="rId48"/>
          <w:pgSz w:w="16838" w:h="11906" w:orient="landscape" w:code="9"/>
          <w:pgMar w:top="1418" w:right="1134" w:bottom="1418" w:left="1134" w:header="567" w:footer="737" w:gutter="0"/>
          <w:cols w:space="708"/>
          <w:docGrid w:linePitch="360"/>
        </w:sectPr>
      </w:pPr>
    </w:p>
    <w:p w14:paraId="258B8D82" w14:textId="77777777" w:rsidR="00AB192A" w:rsidRPr="00466442" w:rsidRDefault="008F5D4D" w:rsidP="00466442">
      <w:pPr>
        <w:pStyle w:val="berschrift1ohneGliederung"/>
      </w:pPr>
      <w:bookmarkStart w:id="22" w:name="_Toc38892237"/>
      <w:r w:rsidRPr="00466442">
        <w:lastRenderedPageBreak/>
        <w:t>Anhang</w:t>
      </w:r>
      <w:r>
        <w:t xml:space="preserve"> IV</w:t>
      </w:r>
      <w:r w:rsidRPr="00466442">
        <w:t xml:space="preserve">: </w:t>
      </w:r>
      <w:r w:rsidRPr="00466442">
        <w:t>Funktionen</w:t>
      </w:r>
      <w:bookmarkEnd w:id="22"/>
    </w:p>
    <w:p w14:paraId="75C08CF0" w14:textId="77777777" w:rsidR="00AB192A" w:rsidRPr="00A36F56" w:rsidRDefault="008F5D4D" w:rsidP="00AF1BDA">
      <w:r>
        <w:t>Keine Funktionen in Verwendung.</w:t>
      </w:r>
    </w:p>
    <w:p w14:paraId="76EBD5C9" w14:textId="77777777" w:rsidR="00FD69B0" w:rsidRDefault="00FD69B0">
      <w:pPr>
        <w:sectPr w:rsidR="00FD69B0" w:rsidSect="00E3307C">
          <w:headerReference w:type="even" r:id="rId49"/>
          <w:headerReference w:type="default" r:id="rId50"/>
          <w:footerReference w:type="even" r:id="rId51"/>
          <w:footerReference w:type="default" r:id="rId52"/>
          <w:headerReference w:type="first" r:id="rId53"/>
          <w:footerReference w:type="first" r:id="rId54"/>
          <w:pgSz w:w="16838" w:h="11906" w:orient="landscape" w:code="9"/>
          <w:pgMar w:top="1418" w:right="1134" w:bottom="1418" w:left="1134" w:header="567" w:footer="737" w:gutter="0"/>
          <w:cols w:space="708"/>
          <w:docGrid w:linePitch="360"/>
        </w:sectPr>
      </w:pPr>
    </w:p>
    <w:p w14:paraId="507570F0" w14:textId="77777777" w:rsidR="00D6289D" w:rsidRDefault="008F5D4D" w:rsidP="00D6289D">
      <w:pPr>
        <w:pStyle w:val="berschrift1ohneGliederung"/>
      </w:pPr>
      <w:bookmarkStart w:id="23" w:name="_Toc38892238"/>
      <w:r w:rsidRPr="00CB49A6">
        <w:lastRenderedPageBreak/>
        <w:t>Anhang</w:t>
      </w:r>
      <w:r>
        <w:t xml:space="preserve"> V</w:t>
      </w:r>
      <w:r>
        <w:t xml:space="preserve">: </w:t>
      </w:r>
      <w:r>
        <w:t xml:space="preserve">Historie der </w:t>
      </w:r>
      <w:r w:rsidRPr="00C01860">
        <w:t>Auffälligkeitskriterien</w:t>
      </w:r>
      <w:bookmarkEnd w:id="23"/>
    </w:p>
    <w:p w14:paraId="447A76D6" w14:textId="77777777" w:rsidR="001E51A9" w:rsidRPr="001E51A9" w:rsidRDefault="008F5D4D" w:rsidP="001E51A9">
      <w:r>
        <w:t>Ab dem Erfassungsjahr 2019 erfolgt die Zuordnung der Fälle zum jeweiligen Auswertungsjahr nicht mehr</w:t>
      </w:r>
      <w:r>
        <w:t xml:space="preserve"> nach dem Aufnahme-, sondern nach dem Entlassdatum. Aufgrund dieser Umstellung der Auswertungssystematik ist für das EJ 2019 eine Übergangsregelung notwendig, um die doppelte Berücksichtigung von Patientinnen und Patienten, die bereits im EJ 2018 ausgewert</w:t>
      </w:r>
      <w:r>
        <w:t>et wurden, zu vermeiden. Die Auswertung zum EJ 2019 berücksichtigt deshalb nur Patientinnen und Patienten, die in 2019 aufgenommen und in 2019 entlassen wurden (d. h. Überliegerfälle sind nicht enthalten).</w:t>
      </w:r>
      <w:r>
        <w:br/>
      </w:r>
      <w:r>
        <w:br/>
        <w:t>Da nicht ausgeschlossen werden kann, dass die feh</w:t>
      </w:r>
      <w:r>
        <w:t>lende Berücksichtigung der Überliegerfälle die Zusammensetzung der betrachteten Patienten-Grundgesamtheit der Auffälligkeitskriterien relevant beeinflusst, sind die Ergebnisse der Auffälligkeitskriterien des EJ 2019 mit den Ergebnissen des Vorjahres als ei</w:t>
      </w:r>
      <w:r>
        <w:t>ngeschränkt vergleichbar einzustufen. Ausgenommen sind hierbei jedoch die Auffälligkeitskriterien zur Unter- und Überdokumentation sowie zum Minimaldatensatz (MDS). Liegen bei einem Auffälligkeitskriterium weitere Gründe für die Einschränkung der Vergleich</w:t>
      </w:r>
      <w:r>
        <w:t>barkeit vor, sind diese in der Spalte „Erläuterung“ erwähnt.</w:t>
      </w:r>
      <w:r>
        <w:br/>
      </w:r>
    </w:p>
    <w:p w14:paraId="292DCCCE" w14:textId="77777777" w:rsidR="00C0533D" w:rsidRPr="005D6C32" w:rsidRDefault="008F5D4D" w:rsidP="00C0533D">
      <w:pPr>
        <w:pStyle w:val="Absatzberschriftebene2nurinNavigation"/>
      </w:pPr>
      <w:r>
        <w:t xml:space="preserve">Aktuelle </w:t>
      </w:r>
      <w:r w:rsidRPr="00C01860">
        <w:t>Auffälligkeitskriterien</w:t>
      </w:r>
      <w:r>
        <w:t xml:space="preserve"> </w:t>
      </w:r>
      <w:r>
        <w:t>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192F0C3B"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5D16C53D" w14:textId="77777777" w:rsidR="0057694E" w:rsidRPr="009E2B0C" w:rsidRDefault="008F5D4D"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4D999D29" w14:textId="77777777" w:rsidR="0057694E" w:rsidRDefault="008F5D4D" w:rsidP="004A2346">
            <w:pPr>
              <w:pStyle w:val="Tabellenkopf"/>
            </w:pPr>
            <w:r>
              <w:t>Anpassung im Vergleich zum Vorjahr</w:t>
            </w:r>
          </w:p>
        </w:tc>
      </w:tr>
      <w:tr w:rsidR="0057694E" w:rsidRPr="009E2B0C" w14:paraId="7FDB5B36"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3CF50136" w14:textId="72F7D1C3" w:rsidR="0057694E" w:rsidRPr="009913D0" w:rsidRDefault="00081EFC" w:rsidP="004A2346">
            <w:pPr>
              <w:pStyle w:val="Tabellenkopf"/>
            </w:pPr>
            <w:del w:id="24" w:author="IQTIG" w:date="2020-04-27T15:01:00Z">
              <w:r>
                <w:delText>AK-</w:delText>
              </w:r>
            </w:del>
            <w:r w:rsidR="008F5D4D">
              <w:t>ID</w:t>
            </w:r>
          </w:p>
        </w:tc>
        <w:tc>
          <w:tcPr>
            <w:tcW w:w="4488" w:type="dxa"/>
            <w:tcBorders>
              <w:top w:val="single" w:sz="4" w:space="0" w:color="A6A6A6" w:themeColor="background1" w:themeShade="A6"/>
            </w:tcBorders>
          </w:tcPr>
          <w:p w14:paraId="1E3C3CED" w14:textId="77777777" w:rsidR="0057694E" w:rsidRDefault="008F5D4D" w:rsidP="004A2346">
            <w:pPr>
              <w:pStyle w:val="Tabellenkopf"/>
            </w:pPr>
            <w:r>
              <w:t>AK</w:t>
            </w:r>
            <w:r>
              <w:t>-Bezeichnung</w:t>
            </w:r>
          </w:p>
        </w:tc>
        <w:tc>
          <w:tcPr>
            <w:tcW w:w="992" w:type="dxa"/>
            <w:tcBorders>
              <w:top w:val="single" w:sz="4" w:space="0" w:color="A6A6A6" w:themeColor="background1" w:themeShade="A6"/>
            </w:tcBorders>
          </w:tcPr>
          <w:p w14:paraId="07FA0E71" w14:textId="77777777" w:rsidR="0057694E" w:rsidRDefault="008F5D4D" w:rsidP="00D74506">
            <w:pPr>
              <w:pStyle w:val="Tabellenkopf"/>
            </w:pPr>
            <w:r>
              <w:t>Referenzbereich</w:t>
            </w:r>
          </w:p>
        </w:tc>
        <w:tc>
          <w:tcPr>
            <w:tcW w:w="851" w:type="dxa"/>
            <w:tcBorders>
              <w:top w:val="single" w:sz="4" w:space="0" w:color="A6A6A6" w:themeColor="background1" w:themeShade="A6"/>
            </w:tcBorders>
          </w:tcPr>
          <w:p w14:paraId="1F08BD53" w14:textId="77777777" w:rsidR="0057694E" w:rsidRDefault="008F5D4D" w:rsidP="00D74506">
            <w:pPr>
              <w:pStyle w:val="Tabellenkopf"/>
            </w:pPr>
            <w:r>
              <w:t>Rechenregel</w:t>
            </w:r>
          </w:p>
        </w:tc>
        <w:tc>
          <w:tcPr>
            <w:tcW w:w="1984" w:type="dxa"/>
            <w:tcBorders>
              <w:top w:val="single" w:sz="4" w:space="0" w:color="A6A6A6" w:themeColor="background1" w:themeShade="A6"/>
            </w:tcBorders>
          </w:tcPr>
          <w:p w14:paraId="2D53DC70" w14:textId="77777777" w:rsidR="0057694E" w:rsidRDefault="008F5D4D" w:rsidP="004A2346">
            <w:pPr>
              <w:pStyle w:val="Tabellenkopf"/>
            </w:pPr>
            <w:r>
              <w:t>Vergleichbarkeit mit Vorjahresergebnissen</w:t>
            </w:r>
          </w:p>
        </w:tc>
        <w:tc>
          <w:tcPr>
            <w:tcW w:w="4789" w:type="dxa"/>
            <w:tcBorders>
              <w:top w:val="single" w:sz="4" w:space="0" w:color="A6A6A6" w:themeColor="background1" w:themeShade="A6"/>
            </w:tcBorders>
          </w:tcPr>
          <w:p w14:paraId="053C92E0" w14:textId="77777777" w:rsidR="0057694E" w:rsidRDefault="008F5D4D" w:rsidP="004A2346">
            <w:pPr>
              <w:pStyle w:val="Tabellenkopf"/>
            </w:pPr>
            <w:r>
              <w:t>Erläuterung</w:t>
            </w:r>
          </w:p>
        </w:tc>
      </w:tr>
      <w:tr w:rsidR="0057694E" w:rsidRPr="00743DF3" w14:paraId="067CDEB2"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D471D88" w14:textId="77777777" w:rsidR="0057694E" w:rsidRPr="00743DF3" w:rsidRDefault="008F5D4D" w:rsidP="0057694E">
            <w:pPr>
              <w:pStyle w:val="Tabellentext"/>
            </w:pPr>
            <w:r>
              <w:t>813073</w:t>
            </w:r>
            <w:r w:rsidRPr="00FE3E4B">
              <w:rPr>
                <w:color w:val="FF0000"/>
              </w:rPr>
              <w:t xml:space="preserve"> </w:t>
            </w:r>
          </w:p>
        </w:tc>
        <w:tc>
          <w:tcPr>
            <w:tcW w:w="4488" w:type="dxa"/>
          </w:tcPr>
          <w:p w14:paraId="4C44A812" w14:textId="77777777" w:rsidR="0057694E" w:rsidRPr="00743DF3" w:rsidRDefault="008F5D4D" w:rsidP="0057694E">
            <w:pPr>
              <w:pStyle w:val="Tabellentext"/>
            </w:pPr>
            <w:r>
              <w:t>Unterdokumentation von GKV-Patientinnen und GKV-Patienten</w:t>
            </w:r>
          </w:p>
        </w:tc>
        <w:tc>
          <w:tcPr>
            <w:tcW w:w="992" w:type="dxa"/>
          </w:tcPr>
          <w:p w14:paraId="00F0A730" w14:textId="77777777" w:rsidR="0057694E" w:rsidRPr="0057694E" w:rsidRDefault="008F5D4D" w:rsidP="0057694E">
            <w:pPr>
              <w:pStyle w:val="Tabellentext"/>
              <w:rPr>
                <w:rFonts w:asciiTheme="minorHAnsi" w:hAnsiTheme="minorHAnsi" w:cstheme="minorHAnsi"/>
              </w:rPr>
            </w:pPr>
            <w:r>
              <w:rPr>
                <w:rFonts w:cs="Calibri"/>
              </w:rPr>
              <w:t>Nein</w:t>
            </w:r>
          </w:p>
        </w:tc>
        <w:tc>
          <w:tcPr>
            <w:tcW w:w="851" w:type="dxa"/>
          </w:tcPr>
          <w:p w14:paraId="2B4A9E73" w14:textId="77777777" w:rsidR="0057694E" w:rsidRPr="0057694E" w:rsidRDefault="008F5D4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8AD7C97" w14:textId="77777777" w:rsidR="0057694E" w:rsidRPr="0057694E" w:rsidRDefault="008F5D4D" w:rsidP="007B6F69">
            <w:pPr>
              <w:pStyle w:val="CodeOhneSilbentrennung"/>
              <w:rPr>
                <w:rFonts w:asciiTheme="minorHAnsi" w:hAnsiTheme="minorHAnsi" w:cstheme="minorHAnsi"/>
              </w:rPr>
            </w:pPr>
            <w:r>
              <w:rPr>
                <w:rFonts w:ascii="Calibri" w:hAnsi="Calibri" w:cs="Calibri"/>
              </w:rPr>
              <w:t>Vergleichbar</w:t>
            </w:r>
          </w:p>
        </w:tc>
        <w:tc>
          <w:tcPr>
            <w:tcW w:w="4789" w:type="dxa"/>
          </w:tcPr>
          <w:p w14:paraId="629197E4" w14:textId="77777777" w:rsidR="0057694E" w:rsidRPr="0057694E" w:rsidRDefault="008F5D4D" w:rsidP="007B6F69">
            <w:pPr>
              <w:pStyle w:val="CodeOhneSilbentrennung"/>
              <w:rPr>
                <w:rFonts w:asciiTheme="minorHAnsi" w:hAnsiTheme="minorHAnsi" w:cstheme="minorHAnsi"/>
              </w:rPr>
            </w:pPr>
            <w:r>
              <w:rPr>
                <w:rFonts w:ascii="Calibri" w:hAnsi="Calibri" w:cs="Calibri"/>
              </w:rPr>
              <w:t>-</w:t>
            </w:r>
          </w:p>
        </w:tc>
      </w:tr>
      <w:tr w:rsidR="0057694E" w:rsidRPr="00743DF3" w14:paraId="53E8836F"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F781678" w14:textId="77777777" w:rsidR="0057694E" w:rsidRPr="00743DF3" w:rsidRDefault="008F5D4D" w:rsidP="0057694E">
            <w:pPr>
              <w:pStyle w:val="Tabellentext"/>
            </w:pPr>
            <w:r>
              <w:t>850165</w:t>
            </w:r>
            <w:r w:rsidRPr="00FE3E4B">
              <w:rPr>
                <w:color w:val="FF0000"/>
              </w:rPr>
              <w:t xml:space="preserve"> </w:t>
            </w:r>
          </w:p>
        </w:tc>
        <w:tc>
          <w:tcPr>
            <w:tcW w:w="4488" w:type="dxa"/>
          </w:tcPr>
          <w:p w14:paraId="3D03088F" w14:textId="77777777" w:rsidR="0057694E" w:rsidRPr="00743DF3" w:rsidRDefault="008F5D4D" w:rsidP="0057694E">
            <w:pPr>
              <w:pStyle w:val="Tabellentext"/>
            </w:pPr>
            <w:r>
              <w:t>Auffälligkeitskriterium zur Überdokumentation</w:t>
            </w:r>
          </w:p>
        </w:tc>
        <w:tc>
          <w:tcPr>
            <w:tcW w:w="992" w:type="dxa"/>
          </w:tcPr>
          <w:p w14:paraId="386C1F4E" w14:textId="77777777" w:rsidR="0057694E" w:rsidRPr="0057694E" w:rsidRDefault="008F5D4D" w:rsidP="0057694E">
            <w:pPr>
              <w:pStyle w:val="Tabellentext"/>
              <w:rPr>
                <w:rFonts w:asciiTheme="minorHAnsi" w:hAnsiTheme="minorHAnsi" w:cstheme="minorHAnsi"/>
              </w:rPr>
            </w:pPr>
            <w:r>
              <w:rPr>
                <w:rFonts w:cs="Calibri"/>
              </w:rPr>
              <w:t>Nein</w:t>
            </w:r>
          </w:p>
        </w:tc>
        <w:tc>
          <w:tcPr>
            <w:tcW w:w="851" w:type="dxa"/>
          </w:tcPr>
          <w:p w14:paraId="26F9C682" w14:textId="77777777" w:rsidR="0057694E" w:rsidRPr="0057694E" w:rsidRDefault="008F5D4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7413487" w14:textId="77777777" w:rsidR="0057694E" w:rsidRPr="0057694E" w:rsidRDefault="008F5D4D" w:rsidP="007B6F69">
            <w:pPr>
              <w:pStyle w:val="CodeOhneSilbentrennung"/>
              <w:rPr>
                <w:rFonts w:asciiTheme="minorHAnsi" w:hAnsiTheme="minorHAnsi" w:cstheme="minorHAnsi"/>
              </w:rPr>
            </w:pPr>
            <w:r>
              <w:rPr>
                <w:rFonts w:ascii="Calibri" w:hAnsi="Calibri" w:cs="Calibri"/>
              </w:rPr>
              <w:t>Vergleichbar</w:t>
            </w:r>
          </w:p>
        </w:tc>
        <w:tc>
          <w:tcPr>
            <w:tcW w:w="4789" w:type="dxa"/>
          </w:tcPr>
          <w:p w14:paraId="7B890DEF" w14:textId="77777777" w:rsidR="0057694E" w:rsidRPr="0057694E" w:rsidRDefault="008F5D4D" w:rsidP="007B6F69">
            <w:pPr>
              <w:pStyle w:val="CodeOhneSilbentrennung"/>
              <w:rPr>
                <w:rFonts w:asciiTheme="minorHAnsi" w:hAnsiTheme="minorHAnsi" w:cstheme="minorHAnsi"/>
              </w:rPr>
            </w:pPr>
            <w:r>
              <w:rPr>
                <w:rFonts w:ascii="Calibri" w:hAnsi="Calibri" w:cs="Calibri"/>
              </w:rPr>
              <w:t>-</w:t>
            </w:r>
          </w:p>
        </w:tc>
      </w:tr>
      <w:tr w:rsidR="0057694E" w:rsidRPr="00743DF3" w14:paraId="4ECCF7E7"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A070BAC" w14:textId="77777777" w:rsidR="0057694E" w:rsidRPr="00743DF3" w:rsidRDefault="008F5D4D" w:rsidP="0057694E">
            <w:pPr>
              <w:pStyle w:val="Tabellentext"/>
            </w:pPr>
            <w:r>
              <w:t>850218</w:t>
            </w:r>
            <w:r w:rsidRPr="00FE3E4B">
              <w:rPr>
                <w:color w:val="FF0000"/>
              </w:rPr>
              <w:t xml:space="preserve"> </w:t>
            </w:r>
          </w:p>
        </w:tc>
        <w:tc>
          <w:tcPr>
            <w:tcW w:w="4488" w:type="dxa"/>
          </w:tcPr>
          <w:p w14:paraId="1B5790DD" w14:textId="77777777" w:rsidR="0057694E" w:rsidRPr="00743DF3" w:rsidRDefault="008F5D4D" w:rsidP="0057694E">
            <w:pPr>
              <w:pStyle w:val="Tabellentext"/>
            </w:pPr>
            <w:r>
              <w:t>Auffälligkeitskriterium zum Minimaldatensatz (MDS)</w:t>
            </w:r>
          </w:p>
        </w:tc>
        <w:tc>
          <w:tcPr>
            <w:tcW w:w="992" w:type="dxa"/>
          </w:tcPr>
          <w:p w14:paraId="095D3DCA" w14:textId="77777777" w:rsidR="0057694E" w:rsidRPr="0057694E" w:rsidRDefault="008F5D4D" w:rsidP="0057694E">
            <w:pPr>
              <w:pStyle w:val="Tabellentext"/>
              <w:rPr>
                <w:rFonts w:asciiTheme="minorHAnsi" w:hAnsiTheme="minorHAnsi" w:cstheme="minorHAnsi"/>
              </w:rPr>
            </w:pPr>
            <w:r>
              <w:rPr>
                <w:rFonts w:cs="Calibri"/>
              </w:rPr>
              <w:t>Nein</w:t>
            </w:r>
          </w:p>
        </w:tc>
        <w:tc>
          <w:tcPr>
            <w:tcW w:w="851" w:type="dxa"/>
          </w:tcPr>
          <w:p w14:paraId="59181725" w14:textId="77777777" w:rsidR="0057694E" w:rsidRPr="0057694E" w:rsidRDefault="008F5D4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C3CB917" w14:textId="77777777" w:rsidR="0057694E" w:rsidRPr="0057694E" w:rsidRDefault="008F5D4D" w:rsidP="007B6F69">
            <w:pPr>
              <w:pStyle w:val="CodeOhneSilbentrennung"/>
              <w:rPr>
                <w:rFonts w:asciiTheme="minorHAnsi" w:hAnsiTheme="minorHAnsi" w:cstheme="minorHAnsi"/>
              </w:rPr>
            </w:pPr>
            <w:r>
              <w:rPr>
                <w:rFonts w:ascii="Calibri" w:hAnsi="Calibri" w:cs="Calibri"/>
              </w:rPr>
              <w:t>Vergleichbar</w:t>
            </w:r>
          </w:p>
        </w:tc>
        <w:tc>
          <w:tcPr>
            <w:tcW w:w="4789" w:type="dxa"/>
          </w:tcPr>
          <w:p w14:paraId="1095683F" w14:textId="77777777" w:rsidR="0057694E" w:rsidRPr="0057694E" w:rsidRDefault="008F5D4D" w:rsidP="007B6F69">
            <w:pPr>
              <w:pStyle w:val="CodeOhneSilbentrennung"/>
              <w:rPr>
                <w:rFonts w:asciiTheme="minorHAnsi" w:hAnsiTheme="minorHAnsi" w:cstheme="minorHAnsi"/>
              </w:rPr>
            </w:pPr>
            <w:r>
              <w:rPr>
                <w:rFonts w:ascii="Calibri" w:hAnsi="Calibri" w:cs="Calibri"/>
              </w:rPr>
              <w:t>-</w:t>
            </w:r>
          </w:p>
        </w:tc>
      </w:tr>
    </w:tbl>
    <w:p w14:paraId="284F298B" w14:textId="77777777" w:rsidR="005D6C32" w:rsidRDefault="008F5D4D" w:rsidP="00A36F56"/>
    <w:p w14:paraId="7FF97E0D" w14:textId="77777777" w:rsidR="00C0533D" w:rsidRDefault="008F5D4D" w:rsidP="005D6C32">
      <w:pPr>
        <w:pStyle w:val="Absatzberschriftebene2nurinNavigation"/>
      </w:pPr>
      <w:r>
        <w:lastRenderedPageBreak/>
        <w:t xml:space="preserve">2018 zusätzlich berechnete </w:t>
      </w:r>
      <w:r w:rsidRPr="00C01860">
        <w:t>Auffälligkeitskriterien</w:t>
      </w:r>
    </w:p>
    <w:tbl>
      <w:tblPr>
        <w:tblStyle w:val="IQTIGStandard"/>
        <w:tblW w:w="14317" w:type="dxa"/>
        <w:tblLook w:val="0420" w:firstRow="1" w:lastRow="0" w:firstColumn="0" w:lastColumn="0" w:noHBand="0" w:noVBand="1"/>
      </w:tblPr>
      <w:tblGrid>
        <w:gridCol w:w="1560"/>
        <w:gridCol w:w="6662"/>
        <w:gridCol w:w="6095"/>
      </w:tblGrid>
      <w:tr w:rsidR="005D6C32" w:rsidRPr="009E2B0C" w14:paraId="2D3B18E6"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2165C0A5" w14:textId="28372392" w:rsidR="005D6C32" w:rsidRPr="009E2B0C" w:rsidRDefault="00081EFC" w:rsidP="00BD71D2">
            <w:pPr>
              <w:pStyle w:val="Tabellenkopf"/>
            </w:pPr>
            <w:bookmarkStart w:id="25" w:name="_GoBack"/>
            <w:del w:id="26" w:author="IQTIG" w:date="2020-04-27T15:01:00Z">
              <w:r>
                <w:delText>AK-</w:delText>
              </w:r>
            </w:del>
            <w:bookmarkEnd w:id="25"/>
            <w:r w:rsidR="008F5D4D">
              <w:t>ID</w:t>
            </w:r>
          </w:p>
        </w:tc>
        <w:tc>
          <w:tcPr>
            <w:tcW w:w="6662" w:type="dxa"/>
          </w:tcPr>
          <w:p w14:paraId="579C4099" w14:textId="77777777" w:rsidR="005D6C32" w:rsidRPr="009E2B0C" w:rsidRDefault="008F5D4D" w:rsidP="00BD71D2">
            <w:pPr>
              <w:pStyle w:val="Tabellenkopf"/>
            </w:pPr>
            <w:r>
              <w:t>AK</w:t>
            </w:r>
            <w:r>
              <w:t>-Bezeichnung</w:t>
            </w:r>
          </w:p>
        </w:tc>
        <w:tc>
          <w:tcPr>
            <w:tcW w:w="6095" w:type="dxa"/>
          </w:tcPr>
          <w:p w14:paraId="20671270" w14:textId="77777777" w:rsidR="005D6C32" w:rsidRPr="009E2B0C" w:rsidRDefault="008F5D4D" w:rsidP="00BD71D2">
            <w:pPr>
              <w:pStyle w:val="Tabellenkopf"/>
            </w:pPr>
            <w:r>
              <w:t>Begründung für Streichung</w:t>
            </w:r>
          </w:p>
        </w:tc>
      </w:tr>
      <w:tr w:rsidR="005D6C32" w:rsidRPr="00743DF3" w14:paraId="10518F3D"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4F36EA99" w14:textId="77777777" w:rsidR="005D6C32" w:rsidRPr="00743DF3" w:rsidRDefault="008F5D4D" w:rsidP="005D6C32">
            <w:pPr>
              <w:pStyle w:val="Tabellentext"/>
            </w:pPr>
            <w:r>
              <w:t>850164</w:t>
            </w:r>
          </w:p>
        </w:tc>
        <w:tc>
          <w:tcPr>
            <w:tcW w:w="6662" w:type="dxa"/>
          </w:tcPr>
          <w:p w14:paraId="08D2CE85" w14:textId="77777777" w:rsidR="005D6C32" w:rsidRPr="00743DF3" w:rsidRDefault="008F5D4D" w:rsidP="005D6C32">
            <w:pPr>
              <w:pStyle w:val="Tabellentext"/>
            </w:pPr>
            <w:r>
              <w:t>Auffälligkeitskriterium zur Unterdokumentation</w:t>
            </w:r>
          </w:p>
        </w:tc>
        <w:tc>
          <w:tcPr>
            <w:tcW w:w="6095" w:type="dxa"/>
          </w:tcPr>
          <w:p w14:paraId="1A497D1D" w14:textId="77777777" w:rsidR="005D6C32" w:rsidRPr="00743DF3" w:rsidRDefault="008F5D4D" w:rsidP="005D6C32">
            <w:pPr>
              <w:pStyle w:val="Tabellentext"/>
            </w:pPr>
            <w:r>
              <w:t>Aufgrund der 100%-Dokumentationspflicht (§ 137 Abs. 2 SGB V) erfolgt bereits eine Sanktionierung gem. § 24 QSKH-RL. Eine Weiterführung des AK mit einem Referenzbereich von ≥ 95% ist daher nicht sinnvoll.</w:t>
            </w:r>
          </w:p>
        </w:tc>
      </w:tr>
    </w:tbl>
    <w:p w14:paraId="23F0D880" w14:textId="77777777" w:rsidR="005D6C32" w:rsidRDefault="008F5D4D" w:rsidP="00A36F56"/>
    <w:sectPr w:rsidR="005D6C32" w:rsidSect="00FB2C83">
      <w:headerReference w:type="default" r:id="rId55"/>
      <w:footerReference w:type="default" r:id="rId56"/>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3BDB8" w14:textId="77777777" w:rsidR="008F5D4D" w:rsidRDefault="008F5D4D" w:rsidP="00EC7661">
      <w:pPr>
        <w:spacing w:after="0"/>
      </w:pPr>
      <w:r>
        <w:separator/>
      </w:r>
    </w:p>
  </w:endnote>
  <w:endnote w:type="continuationSeparator" w:id="0">
    <w:p w14:paraId="6182C310" w14:textId="77777777" w:rsidR="008F5D4D" w:rsidRDefault="008F5D4D"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79B99" w14:textId="4787C4CD"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8F5D4D">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F5D4D">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271F3" w14:textId="77777777" w:rsidR="00B71823" w:rsidRDefault="008F5D4D">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34AA1" w14:textId="77777777" w:rsidR="00234F7F" w:rsidRDefault="008F5D4D">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B393A" w14:textId="61665B80" w:rsidR="00257C02" w:rsidRPr="00652525" w:rsidRDefault="008F5D4D"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32125" w14:textId="77777777" w:rsidR="00234F7F" w:rsidRDefault="008F5D4D">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2F716" w14:textId="77777777" w:rsidR="006B3B8A" w:rsidRDefault="008F5D4D">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37616" w14:textId="38C44C06" w:rsidR="00482B9B" w:rsidRDefault="008F5D4D">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13</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E449A" w14:textId="77777777" w:rsidR="006B3B8A" w:rsidRDefault="008F5D4D">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F3C07" w14:textId="77777777" w:rsidR="006E1197" w:rsidRDefault="008F5D4D">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36268" w14:textId="46D72D44" w:rsidR="00CF528F" w:rsidRDefault="008F5D4D">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14</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F5055" w14:textId="77777777" w:rsidR="006E1197" w:rsidRDefault="008F5D4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C95B7" w14:textId="77777777" w:rsidR="00B71823" w:rsidRDefault="008F5D4D">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BA1F9" w14:textId="77777777" w:rsidR="008379C3" w:rsidRDefault="008F5D4D">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C8C6C" w14:textId="5AAA29BD" w:rsidR="00102A6F" w:rsidRDefault="008F5D4D">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15</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2C40C" w14:textId="77777777" w:rsidR="008379C3" w:rsidRDefault="008F5D4D">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6095A" w14:textId="7FF85B87" w:rsidR="00257C02" w:rsidRPr="00652525" w:rsidRDefault="008F5D4D"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626FF" w14:textId="41468742" w:rsidR="003473BE" w:rsidRDefault="008F5D4D">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w:instrText>
    </w:r>
    <w:r>
      <w:instrText xml:space="preserve">GE  \* Arabic  \* MERGEFORMAT </w:instrText>
    </w:r>
    <w:r>
      <w:fldChar w:fldCharType="separate"/>
    </w:r>
    <w:r>
      <w:rPr>
        <w:noProof/>
      </w:rPr>
      <w:t>6</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699A" w14:textId="77777777" w:rsidR="00B71823" w:rsidRDefault="008F5D4D">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0C5AC" w14:textId="77777777" w:rsidR="00B71823" w:rsidRDefault="008F5D4D">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20FF8" w14:textId="02F2FFF7" w:rsidR="003473BE" w:rsidRDefault="008F5D4D">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DB46D" w14:textId="77777777" w:rsidR="00B71823" w:rsidRDefault="008F5D4D">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A5BE4" w14:textId="77777777" w:rsidR="00B71823" w:rsidRDefault="008F5D4D">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ED246" w14:textId="059F961C" w:rsidR="003473BE" w:rsidRDefault="008F5D4D">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93BC9" w14:textId="77777777" w:rsidR="008F5D4D" w:rsidRDefault="008F5D4D" w:rsidP="00EC7661">
      <w:pPr>
        <w:spacing w:after="0"/>
      </w:pPr>
      <w:r>
        <w:separator/>
      </w:r>
    </w:p>
  </w:footnote>
  <w:footnote w:type="continuationSeparator" w:id="0">
    <w:p w14:paraId="7234369B" w14:textId="77777777" w:rsidR="008F5D4D" w:rsidRDefault="008F5D4D"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E68F6" w14:textId="77777777" w:rsidR="00CD505F" w:rsidRDefault="00CD505F" w:rsidP="00CD505F">
    <w:pPr>
      <w:pStyle w:val="Kopfzeile"/>
    </w:pPr>
    <w:r w:rsidRPr="006B3B8A">
      <w:t xml:space="preserve">Statistische Basisprüfung Auffälligkeitskriterien: Plausibilität und Vollzähligkeit nach </w:t>
    </w:r>
    <w:r>
      <w:t>QSKH-RL</w:t>
    </w:r>
  </w:p>
  <w:p w14:paraId="62FD83A0" w14:textId="77777777" w:rsidR="00CD505F" w:rsidRDefault="00CD505F" w:rsidP="00CD505F">
    <w:pPr>
      <w:pStyle w:val="Kopfzeile"/>
    </w:pPr>
    <w:r>
      <w:t>09/2 - Herzschrittmacher-Aggregatwechsel</w:t>
    </w:r>
  </w:p>
  <w:p w14:paraId="32AF7E4C" w14:textId="11E5EC7D" w:rsidR="00907B99" w:rsidRPr="00CD505F" w:rsidRDefault="00CD505F" w:rsidP="00CD505F">
    <w:pPr>
      <w:pStyle w:val="Kopfzeile"/>
    </w:pPr>
    <w:r>
      <w:fldChar w:fldCharType="begin"/>
    </w:r>
    <w:r>
      <w:instrText xml:space="preserve"> STYLEREF  "Überschrift (Titelei)"</w:instrText>
    </w:r>
    <w:r>
      <w:fldChar w:fldCharType="separate"/>
    </w:r>
    <w:r w:rsidR="008F5D4D">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EB659" w14:textId="77777777" w:rsidR="00B71823" w:rsidRDefault="008F5D4D">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C57F4" w14:textId="77777777" w:rsidR="00234F7F" w:rsidRDefault="008F5D4D">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A57D2" w14:textId="77777777" w:rsidR="000B2554" w:rsidRDefault="008F5D4D" w:rsidP="000B2554">
    <w:pPr>
      <w:pStyle w:val="Kopfzeile"/>
    </w:pPr>
    <w:r>
      <w:t>Statistische Basisprüfung Auffälligkeitskriterien: Plausibilität und Vollzähligkeit nach QSKH-RL</w:t>
    </w:r>
  </w:p>
  <w:p w14:paraId="27F7FAEB" w14:textId="77777777" w:rsidR="00130B47" w:rsidRPr="00395622" w:rsidRDefault="008F5D4D" w:rsidP="00130B47">
    <w:pPr>
      <w:pStyle w:val="Kopfzeile"/>
    </w:pPr>
    <w:r>
      <w:t>09/2</w:t>
    </w:r>
    <w:r w:rsidRPr="00395622">
      <w:t xml:space="preserve"> - </w:t>
    </w:r>
    <w:r>
      <w:t>Herzschrittmacher-Aggregatwechsel</w:t>
    </w:r>
  </w:p>
  <w:p w14:paraId="6F61C4DD" w14:textId="77777777" w:rsidR="00257C02" w:rsidRDefault="008F5D4D">
    <w:pPr>
      <w:pStyle w:val="Kopfzeile"/>
    </w:pPr>
    <w:r>
      <w:t xml:space="preserve">Anhang </w:t>
    </w:r>
    <w:r>
      <w:t>I</w:t>
    </w:r>
    <w:r>
      <w:t xml:space="preserve">: </w:t>
    </w:r>
    <w:r>
      <w:t>Schlüssel (Spezifikation)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8F17B" w14:textId="77777777" w:rsidR="00234F7F" w:rsidRDefault="008F5D4D">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E1D00" w14:textId="77777777" w:rsidR="006B3B8A" w:rsidRDefault="008F5D4D">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28DF1" w14:textId="77777777" w:rsidR="006B3B8A" w:rsidRDefault="008F5D4D" w:rsidP="00482B9B">
    <w:pPr>
      <w:pStyle w:val="Kopfzeile"/>
    </w:pPr>
    <w:r w:rsidRPr="006B3B8A">
      <w:t xml:space="preserve">Statistische Basisprüfung Auffälligkeitskriterien: Plausibilität und Vollzähligkeit nach </w:t>
    </w:r>
    <w:r>
      <w:t>QSKH-RL</w:t>
    </w:r>
  </w:p>
  <w:p w14:paraId="039C0A55" w14:textId="77777777" w:rsidR="00482B9B" w:rsidRPr="00395622" w:rsidRDefault="008F5D4D" w:rsidP="00482B9B">
    <w:pPr>
      <w:pStyle w:val="Kopfzeile"/>
    </w:pPr>
    <w:r>
      <w:t>09/2</w:t>
    </w:r>
    <w:r w:rsidRPr="00395622">
      <w:t xml:space="preserve"> - </w:t>
    </w:r>
    <w:r>
      <w:t>Herzschrittmacher-Aggregatwechsel</w:t>
    </w:r>
  </w:p>
  <w:p w14:paraId="14450E11" w14:textId="77777777" w:rsidR="00482B9B" w:rsidRDefault="008F5D4D">
    <w:pPr>
      <w:pStyle w:val="Kopfzeile"/>
    </w:pPr>
    <w:r>
      <w:t>Anhang I</w:t>
    </w:r>
    <w:r>
      <w:t>I</w:t>
    </w:r>
    <w:r>
      <w:t>: Listen</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1DE56" w14:textId="77777777" w:rsidR="006B3B8A" w:rsidRDefault="008F5D4D">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14AB8" w14:textId="77777777" w:rsidR="006E1197" w:rsidRDefault="008F5D4D">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5D9B2" w14:textId="77777777" w:rsidR="00185410" w:rsidRDefault="008F5D4D" w:rsidP="00CF528F">
    <w:pPr>
      <w:pStyle w:val="Kopfzeile"/>
    </w:pPr>
    <w:r w:rsidRPr="00185410">
      <w:t xml:space="preserve">Statistische Basisprüfung Auffälligkeitskriterien: Plausibilität und Vollzähligkeit nach </w:t>
    </w:r>
    <w:r>
      <w:t>QSKH-RL</w:t>
    </w:r>
  </w:p>
  <w:p w14:paraId="2A2D4374" w14:textId="77777777" w:rsidR="00CF528F" w:rsidRPr="00395622" w:rsidRDefault="008F5D4D" w:rsidP="00CF528F">
    <w:pPr>
      <w:pStyle w:val="Kopfzeile"/>
    </w:pPr>
    <w:r>
      <w:t>09/2</w:t>
    </w:r>
    <w:r w:rsidRPr="00395622">
      <w:t xml:space="preserve"> - </w:t>
    </w:r>
    <w:r>
      <w:t>Herzschrittmacher-Aggregatwechsel</w:t>
    </w:r>
  </w:p>
  <w:p w14:paraId="25817F0D" w14:textId="77777777" w:rsidR="00CF528F" w:rsidRDefault="008F5D4D" w:rsidP="00CF528F">
    <w:pPr>
      <w:pStyle w:val="Kopfzeile"/>
      <w:tabs>
        <w:tab w:val="left" w:pos="1941"/>
      </w:tabs>
    </w:pPr>
    <w:r>
      <w:t>Anhang I</w:t>
    </w:r>
    <w:r>
      <w:t>I</w:t>
    </w:r>
    <w:r>
      <w:t>I: Vorberechnungen</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063C5" w14:textId="77777777" w:rsidR="006E1197" w:rsidRDefault="008F5D4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D108D" w14:textId="77777777" w:rsidR="00B71823" w:rsidRDefault="008F5D4D">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EC63A" w14:textId="77777777" w:rsidR="008379C3" w:rsidRDefault="008F5D4D">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70074" w14:textId="77777777" w:rsidR="008379C3" w:rsidRDefault="008F5D4D" w:rsidP="00102A6F">
    <w:pPr>
      <w:pStyle w:val="Kopfzeile"/>
    </w:pPr>
    <w:r w:rsidRPr="008379C3">
      <w:t xml:space="preserve">Statistische Basisprüfung Auffälligkeitskriterien: Plausibilität und Vollzähligkeit nach </w:t>
    </w:r>
    <w:r>
      <w:t>QSKH-RL</w:t>
    </w:r>
  </w:p>
  <w:p w14:paraId="0DB95EF9" w14:textId="77777777" w:rsidR="00102A6F" w:rsidRPr="00395622" w:rsidRDefault="008F5D4D" w:rsidP="00102A6F">
    <w:pPr>
      <w:pStyle w:val="Kopfzeile"/>
    </w:pPr>
    <w:r>
      <w:t>09/2</w:t>
    </w:r>
    <w:r w:rsidRPr="00395622">
      <w:t xml:space="preserve"> - </w:t>
    </w:r>
    <w:r>
      <w:t>Herzschrittmacher-Aggregatwechsel</w:t>
    </w:r>
  </w:p>
  <w:p w14:paraId="1B7D419D" w14:textId="77777777" w:rsidR="00102A6F" w:rsidRDefault="008F5D4D">
    <w:pPr>
      <w:pStyle w:val="Kopfzeile"/>
    </w:pPr>
    <w:r>
      <w:t>Anhang I</w:t>
    </w:r>
    <w:r>
      <w:t>V</w:t>
    </w:r>
    <w:r>
      <w:t>: Funktionen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96144" w14:textId="77777777" w:rsidR="008379C3" w:rsidRDefault="008F5D4D">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77BC9" w14:textId="77777777" w:rsidR="00130B47" w:rsidRPr="00395622" w:rsidRDefault="008F5D4D" w:rsidP="00130B47">
    <w:pPr>
      <w:pStyle w:val="Kopfzeile"/>
    </w:pPr>
    <w:r w:rsidRPr="009D1CE9">
      <w:t>Statistische Basisprüfung Auffälligkeitskriterien:</w:t>
    </w:r>
    <w:r w:rsidRPr="009D1CE9">
      <w:t xml:space="preserve"> Plausibilität und Vollzähligkeit</w:t>
    </w:r>
    <w:r>
      <w:t xml:space="preserve"> </w:t>
    </w:r>
    <w:r>
      <w:t xml:space="preserve">nach </w:t>
    </w:r>
    <w:r>
      <w:t>QSKH-RL</w:t>
    </w:r>
  </w:p>
  <w:p w14:paraId="6ED4B02C" w14:textId="77777777" w:rsidR="00130B47" w:rsidRPr="00395622" w:rsidRDefault="008F5D4D" w:rsidP="00130B47">
    <w:pPr>
      <w:pStyle w:val="Kopfzeile"/>
    </w:pPr>
    <w:r>
      <w:t>09/2</w:t>
    </w:r>
    <w:r w:rsidRPr="00395622">
      <w:t xml:space="preserve"> - </w:t>
    </w:r>
    <w:r>
      <w:t>Herzschrittmacher-Aggregatwechsel</w:t>
    </w:r>
  </w:p>
  <w:p w14:paraId="7077863C" w14:textId="77777777" w:rsidR="00257C02" w:rsidRDefault="008F5D4D" w:rsidP="00505667">
    <w:pPr>
      <w:pStyle w:val="Kopfzeile"/>
    </w:pPr>
    <w:r w:rsidRPr="00505667">
      <w:t xml:space="preserve">Anhang V: Historie der </w:t>
    </w:r>
    <w:r w:rsidRPr="009D1CE9">
      <w:t>Auffälligkeitskriterien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B217" w14:textId="77777777" w:rsidR="00B71823" w:rsidRDefault="008F5D4D" w:rsidP="003473BE">
    <w:pPr>
      <w:pStyle w:val="Kopfzeile"/>
    </w:pPr>
    <w:r w:rsidRPr="00B71823">
      <w:t xml:space="preserve">Statistische Basisprüfung Auffälligkeitskriterien: Plausibilität und Vollzähligkeit nach </w:t>
    </w:r>
    <w:r>
      <w:t>QSKH-RL</w:t>
    </w:r>
  </w:p>
  <w:p w14:paraId="42E8DCB8" w14:textId="77777777" w:rsidR="003473BE" w:rsidRPr="00395622" w:rsidRDefault="008F5D4D" w:rsidP="003473BE">
    <w:pPr>
      <w:pStyle w:val="Kopfzeile"/>
    </w:pPr>
    <w:r>
      <w:t>09/2</w:t>
    </w:r>
    <w:r w:rsidRPr="00395622">
      <w:t xml:space="preserve"> - </w:t>
    </w:r>
    <w:r>
      <w:t>Herzschrittmacher-Aggregatwechsel</w:t>
    </w:r>
  </w:p>
  <w:p w14:paraId="7A6859CE" w14:textId="77777777" w:rsidR="003473BE" w:rsidRDefault="008F5D4D">
    <w:pPr>
      <w:pStyle w:val="Kopfzeile"/>
    </w:pPr>
    <w:r>
      <w:t>813073: Unterdokumentation von GKV-Patientinnen und GKV-Patienten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4FB06" w14:textId="77777777" w:rsidR="00B71823" w:rsidRDefault="008F5D4D">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4E481" w14:textId="77777777" w:rsidR="00B71823" w:rsidRDefault="008F5D4D">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7E67C" w14:textId="77777777" w:rsidR="00B71823" w:rsidRDefault="008F5D4D" w:rsidP="003473BE">
    <w:pPr>
      <w:pStyle w:val="Kopfzeile"/>
    </w:pPr>
    <w:r w:rsidRPr="00B71823">
      <w:t xml:space="preserve">Statistische Basisprüfung Auffälligkeitskriterien: Plausibilität und Vollzähligkeit nach </w:t>
    </w:r>
    <w:r>
      <w:t>QSKH-RL</w:t>
    </w:r>
  </w:p>
  <w:p w14:paraId="10720368" w14:textId="77777777" w:rsidR="003473BE" w:rsidRPr="00395622" w:rsidRDefault="008F5D4D" w:rsidP="003473BE">
    <w:pPr>
      <w:pStyle w:val="Kopfzeile"/>
    </w:pPr>
    <w:r>
      <w:t>09/2</w:t>
    </w:r>
    <w:r w:rsidRPr="00395622">
      <w:t xml:space="preserve"> - </w:t>
    </w:r>
    <w:r>
      <w:t>Herzschrittmacher-Aggregatwechsel</w:t>
    </w:r>
  </w:p>
  <w:p w14:paraId="00F976E4" w14:textId="77777777" w:rsidR="003473BE" w:rsidRDefault="008F5D4D">
    <w:pPr>
      <w:pStyle w:val="Kopfzeile"/>
    </w:pPr>
    <w:r>
      <w:t>850165: Auffälligkeitskriterium zur Überdokumentation</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C5862" w14:textId="77777777" w:rsidR="00B71823" w:rsidRDefault="008F5D4D">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D850B" w14:textId="77777777" w:rsidR="00B71823" w:rsidRDefault="008F5D4D">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33931" w14:textId="77777777" w:rsidR="00B71823" w:rsidRDefault="008F5D4D" w:rsidP="003473BE">
    <w:pPr>
      <w:pStyle w:val="Kopfzeile"/>
    </w:pPr>
    <w:r w:rsidRPr="00B71823">
      <w:t xml:space="preserve">Statistische Basisprüfung Auffälligkeitskriterien: Plausibilität und Vollzähligkeit nach </w:t>
    </w:r>
    <w:r>
      <w:t>QSKH-RL</w:t>
    </w:r>
  </w:p>
  <w:p w14:paraId="125611F4" w14:textId="77777777" w:rsidR="003473BE" w:rsidRPr="00395622" w:rsidRDefault="008F5D4D" w:rsidP="003473BE">
    <w:pPr>
      <w:pStyle w:val="Kopfzeile"/>
    </w:pPr>
    <w:r>
      <w:t>09/2</w:t>
    </w:r>
    <w:r w:rsidRPr="00395622">
      <w:t xml:space="preserve"> - </w:t>
    </w:r>
    <w:r>
      <w:t>Herzschrittmacher-Aggregatwechsel</w:t>
    </w:r>
  </w:p>
  <w:p w14:paraId="0AFB6894" w14:textId="77777777" w:rsidR="003473BE" w:rsidRDefault="008F5D4D">
    <w:pPr>
      <w:pStyle w:val="Kopfzeile"/>
    </w:pPr>
    <w:r>
      <w:t>850218: Auffälligkeitskriterium zum Minimaldatensatz (MDS)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DDABA"/>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11" w15:restartNumberingAfterBreak="0">
    <w:nsid w:val="00133AD0"/>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157827"/>
    <w:multiLevelType w:val="singleLevel"/>
    <w:tmpl w:val="6A7216DA"/>
    <w:lvl w:ilvl="0">
      <w:start w:val="1"/>
      <w:numFmt w:val="decimal"/>
      <w:lvlText w:val="%1."/>
      <w:lvlJc w:val="left"/>
      <w:pPr>
        <w:tabs>
          <w:tab w:val="num" w:pos="1209"/>
        </w:tabs>
        <w:ind w:left="1209" w:hanging="360"/>
      </w:pPr>
    </w:lvl>
  </w:abstractNum>
  <w:abstractNum w:abstractNumId="13" w15:restartNumberingAfterBreak="0">
    <w:nsid w:val="001EDF3C"/>
    <w:multiLevelType w:val="singleLevel"/>
    <w:tmpl w:val="F77AA4E2"/>
    <w:lvl w:ilvl="0">
      <w:start w:val="1"/>
      <w:numFmt w:val="decimal"/>
      <w:lvlText w:val="%1."/>
      <w:lvlJc w:val="left"/>
      <w:pPr>
        <w:tabs>
          <w:tab w:val="num" w:pos="1492"/>
        </w:tabs>
        <w:ind w:left="1492" w:hanging="360"/>
      </w:pPr>
    </w:lvl>
  </w:abstractNum>
  <w:abstractNum w:abstractNumId="14" w15:restartNumberingAfterBreak="0">
    <w:nsid w:val="0020BC4A"/>
    <w:multiLevelType w:val="singleLevel"/>
    <w:tmpl w:val="7DACAEAA"/>
    <w:lvl w:ilvl="0">
      <w:start w:val="1"/>
      <w:numFmt w:val="decimal"/>
      <w:lvlText w:val="%1."/>
      <w:lvlJc w:val="left"/>
      <w:pPr>
        <w:tabs>
          <w:tab w:val="num" w:pos="643"/>
        </w:tabs>
        <w:ind w:left="643" w:hanging="360"/>
      </w:pPr>
    </w:lvl>
  </w:abstractNum>
  <w:abstractNum w:abstractNumId="15" w15:restartNumberingAfterBreak="0">
    <w:nsid w:val="002227E7"/>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003C8ADF"/>
    <w:multiLevelType w:val="singleLevel"/>
    <w:tmpl w:val="1786E198"/>
    <w:lvl w:ilvl="0">
      <w:start w:val="1"/>
      <w:numFmt w:val="decimal"/>
      <w:lvlText w:val="%1."/>
      <w:lvlJc w:val="left"/>
      <w:pPr>
        <w:tabs>
          <w:tab w:val="num" w:pos="1492"/>
        </w:tabs>
        <w:ind w:left="1492" w:hanging="360"/>
      </w:pPr>
    </w:lvl>
  </w:abstractNum>
  <w:abstractNum w:abstractNumId="17" w15:restartNumberingAfterBreak="0">
    <w:nsid w:val="004EADCE"/>
    <w:multiLevelType w:val="singleLevel"/>
    <w:tmpl w:val="EA4E36AA"/>
    <w:lvl w:ilvl="0">
      <w:start w:val="1"/>
      <w:numFmt w:val="decimal"/>
      <w:lvlText w:val="%1."/>
      <w:lvlJc w:val="left"/>
      <w:pPr>
        <w:tabs>
          <w:tab w:val="num" w:pos="360"/>
        </w:tabs>
        <w:ind w:left="360" w:hanging="360"/>
      </w:pPr>
    </w:lvl>
  </w:abstractNum>
  <w:abstractNum w:abstractNumId="18" w15:restartNumberingAfterBreak="0">
    <w:nsid w:val="0056AA68"/>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19" w15:restartNumberingAfterBreak="0">
    <w:nsid w:val="0065E620"/>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20" w15:restartNumberingAfterBreak="0">
    <w:nsid w:val="007955E9"/>
    <w:multiLevelType w:val="singleLevel"/>
    <w:tmpl w:val="7DACAEAA"/>
    <w:lvl w:ilvl="0">
      <w:start w:val="1"/>
      <w:numFmt w:val="decimal"/>
      <w:lvlText w:val="%1."/>
      <w:lvlJc w:val="left"/>
      <w:pPr>
        <w:tabs>
          <w:tab w:val="num" w:pos="643"/>
        </w:tabs>
        <w:ind w:left="643" w:hanging="360"/>
      </w:pPr>
    </w:lvl>
  </w:abstractNum>
  <w:abstractNum w:abstractNumId="21" w15:restartNumberingAfterBreak="0">
    <w:nsid w:val="007BC4E9"/>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22" w15:restartNumberingAfterBreak="0">
    <w:nsid w:val="0087F570"/>
    <w:multiLevelType w:val="singleLevel"/>
    <w:tmpl w:val="F77AA4E2"/>
    <w:lvl w:ilvl="0">
      <w:start w:val="1"/>
      <w:numFmt w:val="decimal"/>
      <w:lvlText w:val="%1."/>
      <w:lvlJc w:val="left"/>
      <w:pPr>
        <w:tabs>
          <w:tab w:val="num" w:pos="1492"/>
        </w:tabs>
        <w:ind w:left="1492" w:hanging="360"/>
      </w:pPr>
    </w:lvl>
  </w:abstractNum>
  <w:abstractNum w:abstractNumId="23" w15:restartNumberingAfterBreak="0">
    <w:nsid w:val="008B44A7"/>
    <w:multiLevelType w:val="singleLevel"/>
    <w:tmpl w:val="1786E198"/>
    <w:lvl w:ilvl="0">
      <w:start w:val="1"/>
      <w:numFmt w:val="decimal"/>
      <w:lvlText w:val="%1."/>
      <w:lvlJc w:val="left"/>
      <w:pPr>
        <w:tabs>
          <w:tab w:val="num" w:pos="1492"/>
        </w:tabs>
        <w:ind w:left="1492" w:hanging="360"/>
      </w:pPr>
    </w:lvl>
  </w:abstractNum>
  <w:abstractNum w:abstractNumId="24" w15:restartNumberingAfterBreak="0">
    <w:nsid w:val="0091490D"/>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25" w15:restartNumberingAfterBreak="0">
    <w:nsid w:val="00954BDB"/>
    <w:multiLevelType w:val="singleLevel"/>
    <w:tmpl w:val="3C5CF826"/>
    <w:lvl w:ilvl="0">
      <w:start w:val="1"/>
      <w:numFmt w:val="decimal"/>
      <w:lvlText w:val="%1."/>
      <w:lvlJc w:val="left"/>
      <w:pPr>
        <w:tabs>
          <w:tab w:val="num" w:pos="926"/>
        </w:tabs>
        <w:ind w:left="926" w:hanging="360"/>
      </w:pPr>
    </w:lvl>
  </w:abstractNum>
  <w:abstractNum w:abstractNumId="26" w15:restartNumberingAfterBreak="0">
    <w:nsid w:val="009B0A37"/>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27" w15:restartNumberingAfterBreak="0">
    <w:nsid w:val="009BF178"/>
    <w:multiLevelType w:val="singleLevel"/>
    <w:tmpl w:val="6A7216DA"/>
    <w:lvl w:ilvl="0">
      <w:start w:val="1"/>
      <w:numFmt w:val="decimal"/>
      <w:lvlText w:val="%1."/>
      <w:lvlJc w:val="left"/>
      <w:pPr>
        <w:tabs>
          <w:tab w:val="num" w:pos="1209"/>
        </w:tabs>
        <w:ind w:left="1209" w:hanging="360"/>
      </w:pPr>
    </w:lvl>
  </w:abstractNum>
  <w:abstractNum w:abstractNumId="28" w15:restartNumberingAfterBreak="0">
    <w:nsid w:val="009D7365"/>
    <w:multiLevelType w:val="singleLevel"/>
    <w:tmpl w:val="3C5CF826"/>
    <w:lvl w:ilvl="0">
      <w:start w:val="1"/>
      <w:numFmt w:val="decimal"/>
      <w:lvlText w:val="%1."/>
      <w:lvlJc w:val="left"/>
      <w:pPr>
        <w:tabs>
          <w:tab w:val="num" w:pos="926"/>
        </w:tabs>
        <w:ind w:left="926" w:hanging="360"/>
      </w:pPr>
    </w:lvl>
  </w:abstractNum>
  <w:abstractNum w:abstractNumId="29" w15:restartNumberingAfterBreak="0">
    <w:nsid w:val="00A06D30"/>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30" w15:restartNumberingAfterBreak="0">
    <w:nsid w:val="00A59FF8"/>
    <w:multiLevelType w:val="singleLevel"/>
    <w:tmpl w:val="7DACAEAA"/>
    <w:lvl w:ilvl="0">
      <w:start w:val="1"/>
      <w:numFmt w:val="decimal"/>
      <w:lvlText w:val="%1."/>
      <w:lvlJc w:val="left"/>
      <w:pPr>
        <w:tabs>
          <w:tab w:val="num" w:pos="643"/>
        </w:tabs>
        <w:ind w:left="643" w:hanging="360"/>
      </w:pPr>
    </w:lvl>
  </w:abstractNum>
  <w:abstractNum w:abstractNumId="31" w15:restartNumberingAfterBreak="0">
    <w:nsid w:val="00AA343D"/>
    <w:multiLevelType w:val="singleLevel"/>
    <w:tmpl w:val="EA4E36AA"/>
    <w:lvl w:ilvl="0">
      <w:start w:val="1"/>
      <w:numFmt w:val="decimal"/>
      <w:lvlText w:val="%1."/>
      <w:lvlJc w:val="left"/>
      <w:pPr>
        <w:tabs>
          <w:tab w:val="num" w:pos="360"/>
        </w:tabs>
        <w:ind w:left="360" w:hanging="360"/>
      </w:pPr>
    </w:lvl>
  </w:abstractNum>
  <w:abstractNum w:abstractNumId="32" w15:restartNumberingAfterBreak="0">
    <w:nsid w:val="00AD7799"/>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33" w15:restartNumberingAfterBreak="0">
    <w:nsid w:val="00B95340"/>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34" w15:restartNumberingAfterBreak="0">
    <w:nsid w:val="00BD0D39"/>
    <w:multiLevelType w:val="singleLevel"/>
    <w:tmpl w:val="F77AA4E2"/>
    <w:lvl w:ilvl="0">
      <w:start w:val="1"/>
      <w:numFmt w:val="decimal"/>
      <w:lvlText w:val="%1."/>
      <w:lvlJc w:val="left"/>
      <w:pPr>
        <w:tabs>
          <w:tab w:val="num" w:pos="1492"/>
        </w:tabs>
        <w:ind w:left="1492" w:hanging="360"/>
      </w:pPr>
    </w:lvl>
  </w:abstractNum>
  <w:abstractNum w:abstractNumId="35" w15:restartNumberingAfterBreak="0">
    <w:nsid w:val="00C2DB5C"/>
    <w:multiLevelType w:val="singleLevel"/>
    <w:tmpl w:val="EA4E36AA"/>
    <w:lvl w:ilvl="0">
      <w:start w:val="1"/>
      <w:numFmt w:val="decimal"/>
      <w:lvlText w:val="%1."/>
      <w:lvlJc w:val="left"/>
      <w:pPr>
        <w:tabs>
          <w:tab w:val="num" w:pos="360"/>
        </w:tabs>
        <w:ind w:left="360" w:hanging="360"/>
      </w:pPr>
    </w:lvl>
  </w:abstractNum>
  <w:abstractNum w:abstractNumId="36" w15:restartNumberingAfterBreak="0">
    <w:nsid w:val="00CBC47F"/>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00D30DFD"/>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38" w15:restartNumberingAfterBreak="0">
    <w:nsid w:val="00E6F2F5"/>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39" w15:restartNumberingAfterBreak="0">
    <w:nsid w:val="00ED3194"/>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40" w15:restartNumberingAfterBreak="0">
    <w:nsid w:val="00F18F6A"/>
    <w:multiLevelType w:val="singleLevel"/>
    <w:tmpl w:val="6A7216DA"/>
    <w:lvl w:ilvl="0">
      <w:start w:val="1"/>
      <w:numFmt w:val="decimal"/>
      <w:lvlText w:val="%1."/>
      <w:lvlJc w:val="left"/>
      <w:pPr>
        <w:tabs>
          <w:tab w:val="num" w:pos="1209"/>
        </w:tabs>
        <w:ind w:left="1209" w:hanging="360"/>
      </w:pPr>
    </w:lvl>
  </w:abstractNum>
  <w:abstractNum w:abstractNumId="41" w15:restartNumberingAfterBreak="0">
    <w:nsid w:val="00F66D76"/>
    <w:multiLevelType w:val="singleLevel"/>
    <w:tmpl w:val="3C5CF826"/>
    <w:lvl w:ilvl="0">
      <w:start w:val="1"/>
      <w:numFmt w:val="decimal"/>
      <w:lvlText w:val="%1."/>
      <w:lvlJc w:val="left"/>
      <w:pPr>
        <w:tabs>
          <w:tab w:val="num" w:pos="926"/>
        </w:tabs>
        <w:ind w:left="926" w:hanging="360"/>
      </w:pPr>
    </w:lvl>
  </w:abstractNum>
  <w:abstractNum w:abstractNumId="42"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3"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4"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5"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6"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7"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7"/>
  </w:num>
  <w:num w:numId="2">
    <w:abstractNumId w:val="9"/>
  </w:num>
  <w:num w:numId="3">
    <w:abstractNumId w:val="7"/>
  </w:num>
  <w:num w:numId="4">
    <w:abstractNumId w:val="6"/>
  </w:num>
  <w:num w:numId="5">
    <w:abstractNumId w:val="5"/>
  </w:num>
  <w:num w:numId="6">
    <w:abstractNumId w:val="4"/>
  </w:num>
  <w:num w:numId="7">
    <w:abstractNumId w:val="45"/>
  </w:num>
  <w:num w:numId="8">
    <w:abstractNumId w:val="43"/>
  </w:num>
  <w:num w:numId="9">
    <w:abstractNumId w:val="8"/>
  </w:num>
  <w:num w:numId="10">
    <w:abstractNumId w:val="3"/>
  </w:num>
  <w:num w:numId="11">
    <w:abstractNumId w:val="2"/>
  </w:num>
  <w:num w:numId="12">
    <w:abstractNumId w:val="1"/>
  </w:num>
  <w:num w:numId="13">
    <w:abstractNumId w:val="0"/>
  </w:num>
  <w:num w:numId="14">
    <w:abstractNumId w:val="44"/>
  </w:num>
  <w:num w:numId="15">
    <w:abstractNumId w:val="42"/>
  </w:num>
  <w:num w:numId="16">
    <w:abstractNumId w:val="46"/>
  </w:num>
  <w:num w:numId="17">
    <w:abstractNumId w:val="11"/>
  </w:num>
  <w:num w:numId="18">
    <w:abstractNumId w:val="24"/>
  </w:num>
  <w:num w:numId="19">
    <w:abstractNumId w:val="10"/>
  </w:num>
  <w:num w:numId="20">
    <w:abstractNumId w:val="33"/>
  </w:num>
  <w:num w:numId="21">
    <w:abstractNumId w:val="19"/>
  </w:num>
  <w:num w:numId="22">
    <w:abstractNumId w:val="31"/>
  </w:num>
  <w:num w:numId="23">
    <w:abstractNumId w:val="14"/>
  </w:num>
  <w:num w:numId="24">
    <w:abstractNumId w:val="25"/>
  </w:num>
  <w:num w:numId="25">
    <w:abstractNumId w:val="40"/>
  </w:num>
  <w:num w:numId="26">
    <w:abstractNumId w:val="22"/>
  </w:num>
  <w:num w:numId="27">
    <w:abstractNumId w:val="36"/>
  </w:num>
  <w:num w:numId="28">
    <w:abstractNumId w:val="32"/>
  </w:num>
  <w:num w:numId="29">
    <w:abstractNumId w:val="18"/>
  </w:num>
  <w:num w:numId="30">
    <w:abstractNumId w:val="29"/>
  </w:num>
  <w:num w:numId="31">
    <w:abstractNumId w:val="37"/>
  </w:num>
  <w:num w:numId="32">
    <w:abstractNumId w:val="35"/>
  </w:num>
  <w:num w:numId="33">
    <w:abstractNumId w:val="20"/>
  </w:num>
  <w:num w:numId="34">
    <w:abstractNumId w:val="41"/>
  </w:num>
  <w:num w:numId="35">
    <w:abstractNumId w:val="27"/>
  </w:num>
  <w:num w:numId="36">
    <w:abstractNumId w:val="34"/>
  </w:num>
  <w:num w:numId="37">
    <w:abstractNumId w:val="15"/>
  </w:num>
  <w:num w:numId="38">
    <w:abstractNumId w:val="38"/>
  </w:num>
  <w:num w:numId="39">
    <w:abstractNumId w:val="26"/>
  </w:num>
  <w:num w:numId="40">
    <w:abstractNumId w:val="21"/>
  </w:num>
  <w:num w:numId="41">
    <w:abstractNumId w:val="39"/>
  </w:num>
  <w:num w:numId="42">
    <w:abstractNumId w:val="17"/>
  </w:num>
  <w:num w:numId="43">
    <w:abstractNumId w:val="30"/>
  </w:num>
  <w:num w:numId="44">
    <w:abstractNumId w:val="28"/>
  </w:num>
  <w:num w:numId="45">
    <w:abstractNumId w:val="12"/>
  </w:num>
  <w:num w:numId="46">
    <w:abstractNumId w:val="13"/>
  </w:num>
  <w:num w:numId="47">
    <w:abstractNumId w:val="23"/>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1EFC"/>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2120"/>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C7651"/>
    <w:rsid w:val="003E1627"/>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5D4D"/>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066"/>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565E7"/>
    <w:rsid w:val="00D6220A"/>
    <w:rsid w:val="00D62C68"/>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D69B0"/>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41" Type="http://schemas.openxmlformats.org/officeDocument/2006/relationships/header" Target="header16.xml"/><Relationship Id="rId54" Type="http://schemas.openxmlformats.org/officeDocument/2006/relationships/footer" Target="footer2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ntTable" Target="fontTable.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footer" Target="footer23.xml"/><Relationship Id="rId8" Type="http://schemas.openxmlformats.org/officeDocument/2006/relationships/endnotes" Target="endnotes.xml"/><Relationship Id="rId51" Type="http://schemas.openxmlformats.org/officeDocument/2006/relationships/footer" Target="footer20.xm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ACE84A4-3A94-4784-9FE7-11DA7D8C8F08}">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AFD16E7A-8F00-4CE5-A9CA-8D89B72FDF91}">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1599</Words>
  <Characters>10076</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09/2 -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2020-04-27T13:01:00Z</dcterms:modified>
</cp:coreProperties>
</file>